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AF455C" w14:textId="4126AEEB" w:rsidR="002E4458" w:rsidRPr="00721534" w:rsidRDefault="002E4458" w:rsidP="00965EA2">
      <w:pPr>
        <w:pStyle w:val="a5"/>
        <w:ind w:left="10620"/>
        <w:rPr>
          <w:lang w:val="ru-RU"/>
        </w:rPr>
      </w:pPr>
      <w:bookmarkStart w:id="0" w:name="ТекстовоеПоле447"/>
      <w:r w:rsidRPr="00721534">
        <w:rPr>
          <w:lang w:val="ru-RU"/>
        </w:rPr>
        <w:t xml:space="preserve">Приложение </w:t>
      </w:r>
      <w:r w:rsidR="00063F9F">
        <w:rPr>
          <w:lang w:val="ru-RU"/>
        </w:rPr>
        <w:t>1</w:t>
      </w:r>
    </w:p>
    <w:p w14:paraId="2A8BA230" w14:textId="03E676FC" w:rsidR="00965EA2" w:rsidRPr="00721534" w:rsidRDefault="00184294" w:rsidP="00965EA2">
      <w:pPr>
        <w:pStyle w:val="a5"/>
        <w:spacing w:after="120"/>
        <w:ind w:left="10620"/>
        <w:rPr>
          <w:lang w:val="ru-RU"/>
        </w:rPr>
      </w:pPr>
      <w:r w:rsidRPr="00721534">
        <w:rPr>
          <w:lang w:val="ru-RU"/>
        </w:rPr>
        <w:t>к</w:t>
      </w:r>
      <w:r w:rsidR="002E4458" w:rsidRPr="00721534">
        <w:rPr>
          <w:lang w:val="ru-RU"/>
        </w:rPr>
        <w:t xml:space="preserve"> </w:t>
      </w:r>
      <w:r w:rsidR="00063F9F">
        <w:rPr>
          <w:lang w:val="ru-RU"/>
        </w:rPr>
        <w:t>Приложению №5 «Требования ПБОТОС»</w:t>
      </w:r>
    </w:p>
    <w:p w14:paraId="760492D7" w14:textId="21389AF0" w:rsidR="002E4458" w:rsidRDefault="00965EA2" w:rsidP="00965EA2">
      <w:pPr>
        <w:pStyle w:val="a5"/>
        <w:spacing w:after="120"/>
        <w:ind w:left="10620"/>
        <w:rPr>
          <w:lang w:val="ru-RU"/>
        </w:rPr>
      </w:pPr>
      <w:r w:rsidRPr="00721534">
        <w:rPr>
          <w:lang w:val="ru-RU"/>
        </w:rPr>
        <w:t xml:space="preserve">к Договору </w:t>
      </w:r>
      <w:r w:rsidR="002E4458" w:rsidRPr="00721534">
        <w:rPr>
          <w:lang w:val="ru-RU"/>
        </w:rPr>
        <w:t xml:space="preserve">№ </w:t>
      </w:r>
      <w:r w:rsidR="007C48A8">
        <w:rPr>
          <w:lang w:val="ru-RU"/>
        </w:rPr>
        <w:t>БН_/п/__/___</w:t>
      </w:r>
      <w:r w:rsidR="00F24FE7">
        <w:rPr>
          <w:lang w:val="ru-RU"/>
        </w:rPr>
        <w:t>/25</w:t>
      </w:r>
      <w:r w:rsidR="00063F9F">
        <w:rPr>
          <w:lang w:val="ru-RU"/>
        </w:rPr>
        <w:t>/МТС</w:t>
      </w:r>
      <w:r w:rsidR="002E4458" w:rsidRPr="00721534">
        <w:rPr>
          <w:rFonts w:eastAsia="MS Mincho"/>
          <w:lang w:val="ru-RU"/>
        </w:rPr>
        <w:t xml:space="preserve"> </w:t>
      </w:r>
      <w:r w:rsidR="002E4458" w:rsidRPr="00721534">
        <w:rPr>
          <w:lang w:val="ru-RU"/>
        </w:rPr>
        <w:t xml:space="preserve">от </w:t>
      </w:r>
    </w:p>
    <w:p w14:paraId="4E385ECD" w14:textId="48C92661" w:rsidR="00063F9F" w:rsidRPr="00721534" w:rsidRDefault="00F24FE7" w:rsidP="00965EA2">
      <w:pPr>
        <w:pStyle w:val="a5"/>
        <w:spacing w:after="120"/>
        <w:ind w:left="10620"/>
        <w:rPr>
          <w:lang w:val="ru-RU"/>
        </w:rPr>
      </w:pPr>
      <w:r>
        <w:rPr>
          <w:lang w:val="ru-RU"/>
        </w:rPr>
        <w:t>«__</w:t>
      </w:r>
      <w:proofErr w:type="gramStart"/>
      <w:r>
        <w:rPr>
          <w:lang w:val="ru-RU"/>
        </w:rPr>
        <w:t>_»_</w:t>
      </w:r>
      <w:proofErr w:type="gramEnd"/>
      <w:r>
        <w:rPr>
          <w:lang w:val="ru-RU"/>
        </w:rPr>
        <w:t>______________2025</w:t>
      </w:r>
      <w:r w:rsidR="00063F9F">
        <w:rPr>
          <w:lang w:val="ru-RU"/>
        </w:rPr>
        <w:t>г.</w:t>
      </w:r>
    </w:p>
    <w:p w14:paraId="288239B1" w14:textId="77777777" w:rsidR="002E4458" w:rsidRPr="004864E9" w:rsidRDefault="002E4458" w:rsidP="002E4458">
      <w:pPr>
        <w:keepLines/>
        <w:spacing w:line="240" w:lineRule="exact"/>
        <w:jc w:val="both"/>
        <w:rPr>
          <w:rFonts w:eastAsia="MS Mincho"/>
          <w:spacing w:val="-2"/>
          <w:lang w:val="ru-RU"/>
        </w:rPr>
      </w:pPr>
    </w:p>
    <w:bookmarkEnd w:id="0"/>
    <w:p w14:paraId="495E5E7A" w14:textId="5F0D0C67" w:rsidR="005B741E" w:rsidRPr="004864E9" w:rsidRDefault="00872CD9" w:rsidP="007F0E95">
      <w:pPr>
        <w:keepLines/>
        <w:spacing w:after="160" w:line="240" w:lineRule="exact"/>
        <w:jc w:val="both"/>
        <w:rPr>
          <w:b/>
          <w:lang w:val="ru-RU"/>
        </w:rPr>
      </w:pPr>
      <w:r>
        <w:rPr>
          <w:rFonts w:eastAsia="MS Mincho"/>
          <w:spacing w:val="-2"/>
          <w:lang w:val="ru-RU"/>
        </w:rPr>
        <w:t xml:space="preserve">               </w:t>
      </w:r>
      <w:r w:rsidR="007C48A8">
        <w:rPr>
          <w:rFonts w:eastAsia="MS Mincho"/>
          <w:spacing w:val="-2"/>
          <w:lang w:val="ru-RU"/>
        </w:rPr>
        <w:t>____________________________</w:t>
      </w:r>
      <w:r w:rsidRPr="00872CD9">
        <w:rPr>
          <w:rFonts w:eastAsia="MS Mincho"/>
          <w:spacing w:val="-2"/>
          <w:lang w:val="ru-RU"/>
        </w:rPr>
        <w:t xml:space="preserve">, именуемое в дальнейшем Продавец, в лице </w:t>
      </w:r>
      <w:r w:rsidR="007C48A8">
        <w:rPr>
          <w:rFonts w:eastAsia="MS Mincho"/>
          <w:spacing w:val="-2"/>
          <w:lang w:val="ru-RU"/>
        </w:rPr>
        <w:t>____________</w:t>
      </w:r>
      <w:r w:rsidRPr="00872CD9">
        <w:rPr>
          <w:rFonts w:eastAsia="MS Mincho"/>
          <w:spacing w:val="-2"/>
          <w:lang w:val="ru-RU"/>
        </w:rPr>
        <w:t xml:space="preserve">, действующего на основании </w:t>
      </w:r>
      <w:r w:rsidR="007C48A8">
        <w:rPr>
          <w:rFonts w:eastAsia="MS Mincho"/>
          <w:spacing w:val="-2"/>
          <w:lang w:val="ru-RU"/>
        </w:rPr>
        <w:t>_________</w:t>
      </w:r>
      <w:r w:rsidRPr="00872CD9">
        <w:rPr>
          <w:rFonts w:eastAsia="MS Mincho"/>
          <w:spacing w:val="-2"/>
          <w:lang w:val="ru-RU"/>
        </w:rPr>
        <w:t xml:space="preserve">, с одной стороны, и </w:t>
      </w:r>
      <w:r w:rsidR="007C48A8">
        <w:rPr>
          <w:rFonts w:eastAsia="MS Mincho"/>
          <w:spacing w:val="-2"/>
          <w:lang w:val="ru-RU"/>
        </w:rPr>
        <w:t>__________________________</w:t>
      </w:r>
      <w:r w:rsidRPr="00872CD9">
        <w:rPr>
          <w:rFonts w:eastAsia="MS Mincho"/>
          <w:spacing w:val="-2"/>
          <w:lang w:val="ru-RU"/>
        </w:rPr>
        <w:t xml:space="preserve">, именуемое в дальнейшем Покупатель в лице </w:t>
      </w:r>
      <w:r w:rsidR="007C48A8">
        <w:rPr>
          <w:rFonts w:eastAsia="MS Mincho"/>
          <w:spacing w:val="-2"/>
          <w:lang w:val="ru-RU"/>
        </w:rPr>
        <w:t>______________________</w:t>
      </w:r>
      <w:r w:rsidRPr="00872CD9">
        <w:rPr>
          <w:rFonts w:eastAsia="MS Mincho"/>
          <w:spacing w:val="-2"/>
          <w:lang w:val="ru-RU"/>
        </w:rPr>
        <w:t>, действующего на основании устава</w:t>
      </w:r>
      <w:r>
        <w:rPr>
          <w:rFonts w:eastAsia="MS Mincho"/>
          <w:spacing w:val="-2"/>
          <w:lang w:val="ru-RU"/>
        </w:rPr>
        <w:t>,</w:t>
      </w:r>
      <w:r w:rsidR="005B741E" w:rsidRPr="004864E9">
        <w:rPr>
          <w:rFonts w:eastAsia="MS Mincho"/>
          <w:lang w:val="ru-RU"/>
        </w:rPr>
        <w:t xml:space="preserve"> заключили настоящее Приложение </w:t>
      </w:r>
      <w:r>
        <w:rPr>
          <w:rFonts w:eastAsia="MS Mincho"/>
          <w:lang w:val="ru-RU"/>
        </w:rPr>
        <w:t>№</w:t>
      </w:r>
      <w:r w:rsidRPr="00872CD9">
        <w:rPr>
          <w:rFonts w:eastAsia="MS Mincho"/>
          <w:lang w:val="ru-RU"/>
        </w:rPr>
        <w:t>1 к Приложению №5</w:t>
      </w:r>
      <w:r w:rsidR="009860BE">
        <w:rPr>
          <w:rFonts w:eastAsia="MS Mincho"/>
          <w:lang w:val="ru-RU"/>
        </w:rPr>
        <w:t xml:space="preserve"> </w:t>
      </w:r>
      <w:r w:rsidR="005B741E" w:rsidRPr="004864E9">
        <w:rPr>
          <w:rFonts w:eastAsia="MS Mincho"/>
          <w:lang w:val="ru-RU"/>
        </w:rPr>
        <w:t xml:space="preserve">к </w:t>
      </w:r>
      <w:r w:rsidRPr="00872CD9">
        <w:rPr>
          <w:rFonts w:eastAsia="MS Mincho"/>
          <w:lang w:val="ru-RU"/>
        </w:rPr>
        <w:t>Д</w:t>
      </w:r>
      <w:r w:rsidR="005A6E8A">
        <w:rPr>
          <w:rFonts w:eastAsia="MS Mincho"/>
          <w:lang w:val="ru-RU"/>
        </w:rPr>
        <w:t xml:space="preserve">оговору </w:t>
      </w:r>
      <w:r w:rsidR="00F24FE7">
        <w:rPr>
          <w:rFonts w:eastAsia="MS Mincho"/>
          <w:lang w:val="ru-RU"/>
        </w:rPr>
        <w:t>№БН_/П</w:t>
      </w:r>
      <w:proofErr w:type="gramStart"/>
      <w:r w:rsidR="00F24FE7">
        <w:rPr>
          <w:rFonts w:eastAsia="MS Mincho"/>
          <w:lang w:val="ru-RU"/>
        </w:rPr>
        <w:t xml:space="preserve">/  </w:t>
      </w:r>
      <w:r w:rsidR="007C48A8">
        <w:rPr>
          <w:rFonts w:eastAsia="MS Mincho"/>
          <w:lang w:val="ru-RU"/>
        </w:rPr>
        <w:t>/</w:t>
      </w:r>
      <w:proofErr w:type="gramEnd"/>
      <w:r w:rsidR="007C48A8">
        <w:rPr>
          <w:rFonts w:eastAsia="MS Mincho"/>
          <w:lang w:val="ru-RU"/>
        </w:rPr>
        <w:t>___</w:t>
      </w:r>
      <w:r w:rsidR="00F24FE7">
        <w:rPr>
          <w:rFonts w:eastAsia="MS Mincho"/>
          <w:lang w:val="ru-RU"/>
        </w:rPr>
        <w:t>/25</w:t>
      </w:r>
      <w:bookmarkStart w:id="1" w:name="_GoBack"/>
      <w:bookmarkEnd w:id="1"/>
      <w:r w:rsidRPr="00872CD9">
        <w:rPr>
          <w:rFonts w:eastAsia="MS Mincho"/>
          <w:lang w:val="ru-RU"/>
        </w:rPr>
        <w:t xml:space="preserve">/МТС       от      </w:t>
      </w:r>
      <w:r w:rsidR="005B741E" w:rsidRPr="004864E9">
        <w:rPr>
          <w:rFonts w:eastAsia="MS Mincho"/>
          <w:lang w:val="ru-RU"/>
        </w:rPr>
        <w:t xml:space="preserve"> о нижеследующем:</w:t>
      </w:r>
    </w:p>
    <w:p w14:paraId="445B37D3" w14:textId="77777777" w:rsidR="009D53E6" w:rsidRPr="004864E9" w:rsidRDefault="009D53E6" w:rsidP="00AF5C43">
      <w:pPr>
        <w:spacing w:after="120"/>
        <w:ind w:left="567"/>
        <w:jc w:val="center"/>
        <w:rPr>
          <w:b/>
          <w:caps/>
          <w:lang w:val="ru-RU"/>
        </w:rPr>
      </w:pPr>
    </w:p>
    <w:p w14:paraId="7A797AC2" w14:textId="77777777" w:rsidR="00AF5C43" w:rsidRPr="004864E9" w:rsidRDefault="00775859" w:rsidP="00AF5C43">
      <w:pPr>
        <w:spacing w:after="120"/>
        <w:ind w:left="567"/>
        <w:jc w:val="center"/>
        <w:rPr>
          <w:b/>
          <w:caps/>
          <w:lang w:val="ru-RU"/>
        </w:rPr>
      </w:pPr>
      <w:r w:rsidRPr="004864E9">
        <w:rPr>
          <w:b/>
          <w:caps/>
          <w:lang w:val="ru-RU"/>
        </w:rPr>
        <w:t>ШТРАФЫ</w:t>
      </w:r>
      <w:r w:rsidR="00F125EA" w:rsidRPr="004864E9">
        <w:rPr>
          <w:b/>
          <w:caps/>
          <w:lang w:val="ru-RU"/>
        </w:rPr>
        <w:t xml:space="preserve"> за НАРУШЕНИЯ </w:t>
      </w:r>
      <w:r w:rsidR="004A1DE5" w:rsidRPr="004864E9">
        <w:rPr>
          <w:b/>
          <w:caps/>
          <w:lang w:val="ru-RU"/>
        </w:rPr>
        <w:t xml:space="preserve">В ОБЛАСТИ </w:t>
      </w:r>
      <w:r w:rsidR="00F125EA" w:rsidRPr="004864E9">
        <w:rPr>
          <w:b/>
          <w:caps/>
          <w:lang w:val="ru-RU"/>
        </w:rPr>
        <w:t>ПБОТОС</w:t>
      </w:r>
    </w:p>
    <w:p w14:paraId="21674DE7" w14:textId="65715C70" w:rsidR="00516083" w:rsidRDefault="00516083" w:rsidP="00516083">
      <w:pPr>
        <w:jc w:val="both"/>
        <w:rPr>
          <w:lang w:val="ru-RU"/>
        </w:rPr>
      </w:pPr>
      <w:r w:rsidRPr="004864E9">
        <w:rPr>
          <w:lang w:val="ru-RU"/>
        </w:rPr>
        <w:t>Нижеуказанные штрафы</w:t>
      </w:r>
      <w:r w:rsidR="00F125EA" w:rsidRPr="004864E9">
        <w:rPr>
          <w:lang w:val="ru-RU"/>
        </w:rPr>
        <w:t xml:space="preserve"> </w:t>
      </w:r>
      <w:r w:rsidRPr="004864E9">
        <w:rPr>
          <w:lang w:val="ru-RU"/>
        </w:rPr>
        <w:t>применяются в случае нарушений</w:t>
      </w:r>
      <w:r w:rsidR="003968C5" w:rsidRPr="004864E9">
        <w:rPr>
          <w:lang w:val="ru-RU"/>
        </w:rPr>
        <w:t xml:space="preserve"> в области ПБОТОС</w:t>
      </w:r>
      <w:r w:rsidRPr="004864E9">
        <w:rPr>
          <w:lang w:val="ru-RU"/>
        </w:rPr>
        <w:t xml:space="preserve">, допущенных </w:t>
      </w:r>
      <w:r w:rsidR="00175A99">
        <w:rPr>
          <w:rFonts w:eastAsia="MS Mincho"/>
        </w:rPr>
        <w:fldChar w:fldCharType="begin">
          <w:ffData>
            <w:name w:val=""/>
            <w:enabled/>
            <w:calcOnExit w:val="0"/>
            <w:textInput>
              <w:default w:val="ПОКУПАТЕЛЕМ, СУБИСПОЛНИТЕЛЕМ (ЯМИ), ТРЕТЬИМИ ЛИЦАМИ"/>
            </w:textInput>
          </w:ffData>
        </w:fldChar>
      </w:r>
      <w:r w:rsidR="00175A99" w:rsidRPr="00175A99">
        <w:rPr>
          <w:rFonts w:eastAsia="MS Mincho"/>
          <w:lang w:val="ru-RU"/>
        </w:rPr>
        <w:instrText xml:space="preserve"> </w:instrText>
      </w:r>
      <w:r w:rsidR="00175A99">
        <w:rPr>
          <w:rFonts w:eastAsia="MS Mincho"/>
        </w:rPr>
        <w:instrText>FORMTEXT</w:instrText>
      </w:r>
      <w:r w:rsidR="00175A99" w:rsidRPr="00175A99">
        <w:rPr>
          <w:rFonts w:eastAsia="MS Mincho"/>
          <w:lang w:val="ru-RU"/>
        </w:rPr>
        <w:instrText xml:space="preserve"> </w:instrText>
      </w:r>
      <w:r w:rsidR="00175A99">
        <w:rPr>
          <w:rFonts w:eastAsia="MS Mincho"/>
        </w:rPr>
      </w:r>
      <w:r w:rsidR="00175A99">
        <w:rPr>
          <w:rFonts w:eastAsia="MS Mincho"/>
        </w:rPr>
        <w:fldChar w:fldCharType="separate"/>
      </w:r>
      <w:r w:rsidR="00175A99" w:rsidRPr="00175A99">
        <w:rPr>
          <w:rFonts w:eastAsia="MS Mincho"/>
          <w:noProof/>
          <w:lang w:val="ru-RU"/>
        </w:rPr>
        <w:t>ПОКУПАТЕЛЕМ, СУБИСПОЛНИТЕЛЕМ (ЯМИ), ТРЕТЬИМИ ЛИЦАМИ</w:t>
      </w:r>
      <w:r w:rsidR="00175A99">
        <w:rPr>
          <w:rFonts w:eastAsia="MS Mincho"/>
        </w:rPr>
        <w:fldChar w:fldCharType="end"/>
      </w:r>
      <w:r w:rsidRPr="004864E9">
        <w:rPr>
          <w:caps/>
          <w:lang w:val="ru-RU"/>
        </w:rPr>
        <w:t>,</w:t>
      </w:r>
      <w:r w:rsidRPr="004864E9">
        <w:rPr>
          <w:lang w:val="ru-RU"/>
        </w:rPr>
        <w:t xml:space="preserve"> привлеченными </w:t>
      </w:r>
      <w:r w:rsidR="00175A99">
        <w:rPr>
          <w:rFonts w:eastAsia="MS Mincho"/>
        </w:rPr>
        <w:fldChar w:fldCharType="begin">
          <w:ffData>
            <w:name w:val=""/>
            <w:enabled/>
            <w:calcOnExit w:val="0"/>
            <w:textInput>
              <w:default w:val="ПОКУПАТЕЛЕМ"/>
            </w:textInput>
          </w:ffData>
        </w:fldChar>
      </w:r>
      <w:r w:rsidR="00175A99" w:rsidRPr="00175A99">
        <w:rPr>
          <w:rFonts w:eastAsia="MS Mincho"/>
          <w:lang w:val="ru-RU"/>
        </w:rPr>
        <w:instrText xml:space="preserve"> </w:instrText>
      </w:r>
      <w:r w:rsidR="00175A99">
        <w:rPr>
          <w:rFonts w:eastAsia="MS Mincho"/>
        </w:rPr>
        <w:instrText>FORMTEXT</w:instrText>
      </w:r>
      <w:r w:rsidR="00175A99" w:rsidRPr="00175A99">
        <w:rPr>
          <w:rFonts w:eastAsia="MS Mincho"/>
          <w:lang w:val="ru-RU"/>
        </w:rPr>
        <w:instrText xml:space="preserve"> </w:instrText>
      </w:r>
      <w:r w:rsidR="00175A99">
        <w:rPr>
          <w:rFonts w:eastAsia="MS Mincho"/>
        </w:rPr>
      </w:r>
      <w:r w:rsidR="00175A99">
        <w:rPr>
          <w:rFonts w:eastAsia="MS Mincho"/>
        </w:rPr>
        <w:fldChar w:fldCharType="separate"/>
      </w:r>
      <w:r w:rsidR="00175A99" w:rsidRPr="00175A99">
        <w:rPr>
          <w:rFonts w:eastAsia="MS Mincho"/>
          <w:noProof/>
          <w:lang w:val="ru-RU"/>
        </w:rPr>
        <w:t>ПОКУПАТЕЛЕМ</w:t>
      </w:r>
      <w:r w:rsidR="00175A99">
        <w:rPr>
          <w:rFonts w:eastAsia="MS Mincho"/>
        </w:rPr>
        <w:fldChar w:fldCharType="end"/>
      </w:r>
      <w:r w:rsidRPr="004864E9">
        <w:rPr>
          <w:lang w:val="ru-RU"/>
        </w:rPr>
        <w:t xml:space="preserve"> для выполнения </w:t>
      </w:r>
      <w:r w:rsidR="00680A15" w:rsidRPr="004864E9">
        <w:rPr>
          <w:rFonts w:eastAsia="MS Mincho"/>
        </w:rPr>
        <w:fldChar w:fldCharType="begin">
          <w:ffData>
            <w:name w:val=""/>
            <w:enabled/>
            <w:calcOnExit w:val="0"/>
            <w:textInput>
              <w:default w:val="РАБОТ/УСЛУГ"/>
            </w:textInput>
          </w:ffData>
        </w:fldChar>
      </w:r>
      <w:r w:rsidR="00785A31" w:rsidRPr="004864E9">
        <w:rPr>
          <w:rFonts w:eastAsia="MS Mincho"/>
          <w:lang w:val="ru-RU"/>
        </w:rPr>
        <w:instrText xml:space="preserve"> </w:instrText>
      </w:r>
      <w:r w:rsidR="00785A31" w:rsidRPr="004864E9">
        <w:rPr>
          <w:rFonts w:eastAsia="MS Mincho"/>
        </w:rPr>
        <w:instrText>FORMTEXT</w:instrText>
      </w:r>
      <w:r w:rsidR="00785A31"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РАБОТ/УСЛУГ</w:t>
      </w:r>
      <w:r w:rsidR="00680A15" w:rsidRPr="004864E9">
        <w:rPr>
          <w:rFonts w:eastAsia="MS Mincho"/>
        </w:rPr>
        <w:fldChar w:fldCharType="end"/>
      </w:r>
      <w:r w:rsidRPr="004864E9">
        <w:rPr>
          <w:lang w:val="ru-RU"/>
        </w:rPr>
        <w:t>.</w:t>
      </w:r>
    </w:p>
    <w:p w14:paraId="1D747C59" w14:textId="6F60C875" w:rsidR="00617201" w:rsidRPr="000305A2" w:rsidRDefault="00617201" w:rsidP="00617201">
      <w:pPr>
        <w:pStyle w:val="2"/>
        <w:rPr>
          <w:noProof/>
        </w:rPr>
      </w:pPr>
      <w:r w:rsidRPr="000305A2">
        <w:rPr>
          <w:noProof/>
        </w:rPr>
        <w:t xml:space="preserve">Для целей настоящего </w:t>
      </w:r>
      <w:r>
        <w:rPr>
          <w:noProof/>
        </w:rPr>
        <w:t>П</w:t>
      </w:r>
      <w:r w:rsidRPr="000305A2">
        <w:rPr>
          <w:noProof/>
        </w:rPr>
        <w:t>риложения стороны согласовали, что под заказчиком понимается продавец, под подрядчиком – покупатель.</w:t>
      </w:r>
    </w:p>
    <w:p w14:paraId="13246047" w14:textId="77777777" w:rsidR="00F125EA" w:rsidRPr="004864E9" w:rsidRDefault="00F125EA" w:rsidP="00516083">
      <w:pPr>
        <w:jc w:val="both"/>
        <w:rPr>
          <w:lang w:val="ru-RU"/>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498"/>
        <w:gridCol w:w="1015"/>
        <w:gridCol w:w="992"/>
        <w:gridCol w:w="1134"/>
        <w:gridCol w:w="969"/>
        <w:gridCol w:w="449"/>
        <w:gridCol w:w="1275"/>
        <w:gridCol w:w="1560"/>
      </w:tblGrid>
      <w:tr w:rsidR="00426D79" w:rsidRPr="00F24FE7" w14:paraId="752A9AF3" w14:textId="77777777" w:rsidTr="00426D79">
        <w:trPr>
          <w:trHeight w:val="495"/>
          <w:jc w:val="center"/>
        </w:trPr>
        <w:tc>
          <w:tcPr>
            <w:tcW w:w="704" w:type="dxa"/>
            <w:vMerge w:val="restart"/>
            <w:shd w:val="clear" w:color="auto" w:fill="auto"/>
            <w:hideMark/>
          </w:tcPr>
          <w:p w14:paraId="758E3099" w14:textId="77777777" w:rsidR="00426D79" w:rsidRPr="00C66CF7" w:rsidRDefault="00426D79" w:rsidP="00785A31">
            <w:pPr>
              <w:rPr>
                <w:sz w:val="22"/>
              </w:rPr>
            </w:pPr>
            <w:r w:rsidRPr="00C66CF7">
              <w:rPr>
                <w:sz w:val="22"/>
              </w:rPr>
              <w:t xml:space="preserve">№ </w:t>
            </w:r>
            <w:proofErr w:type="spellStart"/>
            <w:r w:rsidRPr="00C66CF7">
              <w:rPr>
                <w:sz w:val="22"/>
              </w:rPr>
              <w:t>п.п</w:t>
            </w:r>
            <w:proofErr w:type="spellEnd"/>
            <w:r w:rsidRPr="00C66CF7">
              <w:rPr>
                <w:sz w:val="22"/>
              </w:rPr>
              <w:t>.</w:t>
            </w:r>
          </w:p>
        </w:tc>
        <w:tc>
          <w:tcPr>
            <w:tcW w:w="6498" w:type="dxa"/>
            <w:vMerge w:val="restart"/>
            <w:shd w:val="clear" w:color="auto" w:fill="auto"/>
            <w:vAlign w:val="center"/>
            <w:hideMark/>
          </w:tcPr>
          <w:p w14:paraId="6AEB4F3F" w14:textId="77777777" w:rsidR="00426D79" w:rsidRPr="00604BAA" w:rsidRDefault="00426D79" w:rsidP="00604BAA">
            <w:pPr>
              <w:jc w:val="center"/>
              <w:rPr>
                <w:sz w:val="22"/>
                <w:lang w:val="ru-RU"/>
              </w:rPr>
            </w:pPr>
            <w:r>
              <w:rPr>
                <w:sz w:val="22"/>
                <w:lang w:val="ru-RU"/>
              </w:rPr>
              <w:t>Нарушение</w:t>
            </w:r>
          </w:p>
        </w:tc>
        <w:tc>
          <w:tcPr>
            <w:tcW w:w="7394" w:type="dxa"/>
            <w:gridSpan w:val="7"/>
            <w:shd w:val="clear" w:color="auto" w:fill="auto"/>
            <w:vAlign w:val="center"/>
            <w:hideMark/>
          </w:tcPr>
          <w:p w14:paraId="604C12DB" w14:textId="77777777" w:rsidR="00426D79" w:rsidRPr="007041A9" w:rsidRDefault="00426D79" w:rsidP="00604BAA">
            <w:pPr>
              <w:jc w:val="center"/>
              <w:rPr>
                <w:sz w:val="22"/>
                <w:lang w:val="ru-RU"/>
              </w:rPr>
            </w:pPr>
            <w:r w:rsidRPr="007041A9">
              <w:rPr>
                <w:sz w:val="22"/>
                <w:lang w:val="ru-RU"/>
              </w:rPr>
              <w:t>Цена договора с учетом НДС, тыс. руб.</w:t>
            </w:r>
          </w:p>
        </w:tc>
      </w:tr>
      <w:tr w:rsidR="00426D79" w:rsidRPr="002A1285" w14:paraId="1C3DD6EE" w14:textId="77777777" w:rsidTr="00426D79">
        <w:trPr>
          <w:trHeight w:val="705"/>
          <w:jc w:val="center"/>
        </w:trPr>
        <w:tc>
          <w:tcPr>
            <w:tcW w:w="704" w:type="dxa"/>
            <w:vMerge/>
            <w:shd w:val="clear" w:color="auto" w:fill="auto"/>
            <w:hideMark/>
          </w:tcPr>
          <w:p w14:paraId="7E87434D" w14:textId="77777777" w:rsidR="00426D79" w:rsidRPr="00F125EA" w:rsidRDefault="00426D79" w:rsidP="00785A31">
            <w:pPr>
              <w:rPr>
                <w:sz w:val="22"/>
                <w:lang w:val="ru-RU"/>
              </w:rPr>
            </w:pPr>
          </w:p>
        </w:tc>
        <w:tc>
          <w:tcPr>
            <w:tcW w:w="6498" w:type="dxa"/>
            <w:vMerge/>
            <w:shd w:val="clear" w:color="auto" w:fill="auto"/>
            <w:hideMark/>
          </w:tcPr>
          <w:p w14:paraId="262DD7E3" w14:textId="77777777" w:rsidR="00426D79" w:rsidRPr="00F125EA" w:rsidRDefault="00426D79" w:rsidP="00785A31">
            <w:pPr>
              <w:rPr>
                <w:sz w:val="22"/>
                <w:lang w:val="ru-RU"/>
              </w:rPr>
            </w:pPr>
          </w:p>
        </w:tc>
        <w:tc>
          <w:tcPr>
            <w:tcW w:w="1015" w:type="dxa"/>
            <w:shd w:val="clear" w:color="auto" w:fill="auto"/>
            <w:vAlign w:val="center"/>
            <w:hideMark/>
          </w:tcPr>
          <w:p w14:paraId="47BFDD21" w14:textId="77777777" w:rsidR="00426D79" w:rsidRPr="00E20B6F" w:rsidRDefault="00426D79" w:rsidP="00604BAA">
            <w:pPr>
              <w:jc w:val="center"/>
              <w:rPr>
                <w:sz w:val="22"/>
                <w:lang w:val="ru-RU"/>
              </w:rPr>
            </w:pPr>
            <w:r w:rsidRPr="007041A9">
              <w:rPr>
                <w:sz w:val="22"/>
              </w:rPr>
              <w:t>≤</w:t>
            </w:r>
            <w:r>
              <w:rPr>
                <w:sz w:val="22"/>
                <w:lang w:val="ru-RU"/>
              </w:rPr>
              <w:t>100</w:t>
            </w:r>
          </w:p>
        </w:tc>
        <w:tc>
          <w:tcPr>
            <w:tcW w:w="992" w:type="dxa"/>
            <w:shd w:val="clear" w:color="auto" w:fill="auto"/>
            <w:vAlign w:val="center"/>
            <w:hideMark/>
          </w:tcPr>
          <w:p w14:paraId="269327A3" w14:textId="77777777" w:rsidR="00426D79" w:rsidRPr="007041A9" w:rsidRDefault="00426D79" w:rsidP="00604BAA">
            <w:pPr>
              <w:jc w:val="center"/>
              <w:rPr>
                <w:sz w:val="22"/>
              </w:rPr>
            </w:pPr>
            <w:r>
              <w:rPr>
                <w:sz w:val="22"/>
              </w:rPr>
              <w:t>&gt;</w:t>
            </w:r>
            <w:r w:rsidRPr="007041A9">
              <w:rPr>
                <w:sz w:val="22"/>
              </w:rPr>
              <w:t>100</w:t>
            </w:r>
            <w:r w:rsidRPr="007041A9">
              <w:rPr>
                <w:sz w:val="22"/>
                <w:lang w:val="ru-RU"/>
              </w:rPr>
              <w:t xml:space="preserve"> -</w:t>
            </w:r>
            <w:r w:rsidRPr="007041A9">
              <w:rPr>
                <w:sz w:val="22"/>
              </w:rPr>
              <w:br/>
              <w:t>500</w:t>
            </w:r>
          </w:p>
        </w:tc>
        <w:tc>
          <w:tcPr>
            <w:tcW w:w="1134" w:type="dxa"/>
            <w:shd w:val="clear" w:color="auto" w:fill="auto"/>
            <w:vAlign w:val="center"/>
            <w:hideMark/>
          </w:tcPr>
          <w:p w14:paraId="76645A39" w14:textId="77777777" w:rsidR="00426D79" w:rsidRPr="007041A9" w:rsidRDefault="00426D79" w:rsidP="00604BAA">
            <w:pPr>
              <w:jc w:val="center"/>
              <w:rPr>
                <w:sz w:val="22"/>
              </w:rPr>
            </w:pPr>
            <w:r>
              <w:rPr>
                <w:sz w:val="22"/>
              </w:rPr>
              <w:t>&gt;</w:t>
            </w:r>
            <w:r w:rsidRPr="007041A9">
              <w:rPr>
                <w:sz w:val="22"/>
              </w:rPr>
              <w:t>500</w:t>
            </w:r>
            <w:r w:rsidRPr="007041A9">
              <w:rPr>
                <w:sz w:val="22"/>
                <w:lang w:val="ru-RU"/>
              </w:rPr>
              <w:t xml:space="preserve"> -</w:t>
            </w:r>
            <w:r w:rsidRPr="007041A9">
              <w:rPr>
                <w:sz w:val="22"/>
              </w:rPr>
              <w:br/>
              <w:t>2 000</w:t>
            </w:r>
          </w:p>
        </w:tc>
        <w:tc>
          <w:tcPr>
            <w:tcW w:w="1418" w:type="dxa"/>
            <w:gridSpan w:val="2"/>
            <w:shd w:val="clear" w:color="auto" w:fill="auto"/>
            <w:vAlign w:val="center"/>
            <w:hideMark/>
          </w:tcPr>
          <w:p w14:paraId="02E63DE3" w14:textId="77777777" w:rsidR="00426D79" w:rsidRPr="007041A9" w:rsidRDefault="00426D79" w:rsidP="00604BAA">
            <w:pPr>
              <w:jc w:val="center"/>
              <w:rPr>
                <w:sz w:val="22"/>
              </w:rPr>
            </w:pPr>
            <w:r>
              <w:rPr>
                <w:sz w:val="22"/>
              </w:rPr>
              <w:t>&gt;</w:t>
            </w:r>
            <w:r w:rsidRPr="007041A9">
              <w:rPr>
                <w:sz w:val="22"/>
              </w:rPr>
              <w:t>2 000</w:t>
            </w:r>
            <w:r w:rsidRPr="007041A9">
              <w:rPr>
                <w:sz w:val="22"/>
                <w:lang w:val="ru-RU"/>
              </w:rPr>
              <w:t xml:space="preserve"> -</w:t>
            </w:r>
            <w:r w:rsidRPr="007041A9">
              <w:rPr>
                <w:sz w:val="22"/>
              </w:rPr>
              <w:br/>
              <w:t>20 000</w:t>
            </w:r>
          </w:p>
        </w:tc>
        <w:tc>
          <w:tcPr>
            <w:tcW w:w="1275" w:type="dxa"/>
            <w:shd w:val="clear" w:color="auto" w:fill="auto"/>
            <w:vAlign w:val="center"/>
            <w:hideMark/>
          </w:tcPr>
          <w:p w14:paraId="55E0E6A2" w14:textId="77777777" w:rsidR="00426D79" w:rsidRPr="007041A9" w:rsidRDefault="00426D79" w:rsidP="00604BAA">
            <w:pPr>
              <w:jc w:val="center"/>
              <w:rPr>
                <w:sz w:val="22"/>
              </w:rPr>
            </w:pPr>
            <w:r>
              <w:rPr>
                <w:sz w:val="22"/>
              </w:rPr>
              <w:t>&gt;</w:t>
            </w:r>
            <w:r w:rsidRPr="007041A9">
              <w:rPr>
                <w:sz w:val="22"/>
              </w:rPr>
              <w:t>20 000</w:t>
            </w:r>
            <w:r>
              <w:rPr>
                <w:sz w:val="22"/>
                <w:lang w:val="ru-RU"/>
              </w:rPr>
              <w:t xml:space="preserve"> </w:t>
            </w:r>
            <w:r w:rsidRPr="007041A9">
              <w:rPr>
                <w:sz w:val="22"/>
              </w:rPr>
              <w:br/>
              <w:t>50 000</w:t>
            </w:r>
          </w:p>
        </w:tc>
        <w:tc>
          <w:tcPr>
            <w:tcW w:w="1560" w:type="dxa"/>
            <w:shd w:val="clear" w:color="auto" w:fill="auto"/>
            <w:vAlign w:val="center"/>
            <w:hideMark/>
          </w:tcPr>
          <w:p w14:paraId="2FFCC566" w14:textId="77777777" w:rsidR="00426D79" w:rsidRPr="007041A9" w:rsidRDefault="00426D79" w:rsidP="00604BAA">
            <w:pPr>
              <w:jc w:val="center"/>
              <w:rPr>
                <w:sz w:val="22"/>
              </w:rPr>
            </w:pPr>
            <w:r w:rsidRPr="007041A9">
              <w:rPr>
                <w:sz w:val="22"/>
              </w:rPr>
              <w:t>&gt;50 000</w:t>
            </w:r>
          </w:p>
        </w:tc>
      </w:tr>
      <w:tr w:rsidR="00426D79" w:rsidRPr="00F24FE7" w14:paraId="53A35606" w14:textId="77777777" w:rsidTr="00426D79">
        <w:trPr>
          <w:trHeight w:val="750"/>
          <w:jc w:val="center"/>
        </w:trPr>
        <w:tc>
          <w:tcPr>
            <w:tcW w:w="704" w:type="dxa"/>
            <w:vMerge/>
            <w:shd w:val="clear" w:color="auto" w:fill="auto"/>
            <w:hideMark/>
          </w:tcPr>
          <w:p w14:paraId="0B6B3B43" w14:textId="77777777" w:rsidR="00426D79" w:rsidRPr="00C66CF7" w:rsidRDefault="00426D79" w:rsidP="00785A31">
            <w:pPr>
              <w:rPr>
                <w:sz w:val="22"/>
              </w:rPr>
            </w:pPr>
          </w:p>
        </w:tc>
        <w:tc>
          <w:tcPr>
            <w:tcW w:w="6498" w:type="dxa"/>
            <w:vMerge/>
            <w:shd w:val="clear" w:color="auto" w:fill="auto"/>
            <w:hideMark/>
          </w:tcPr>
          <w:p w14:paraId="2BCD21CD" w14:textId="77777777" w:rsidR="00426D79" w:rsidRPr="00C66CF7" w:rsidRDefault="00426D79" w:rsidP="00785A31">
            <w:pPr>
              <w:rPr>
                <w:sz w:val="22"/>
              </w:rPr>
            </w:pPr>
          </w:p>
        </w:tc>
        <w:tc>
          <w:tcPr>
            <w:tcW w:w="7394" w:type="dxa"/>
            <w:gridSpan w:val="7"/>
            <w:shd w:val="clear" w:color="auto" w:fill="auto"/>
            <w:hideMark/>
          </w:tcPr>
          <w:p w14:paraId="7796929B" w14:textId="006E824B" w:rsidR="00426D79" w:rsidRPr="007041A9" w:rsidRDefault="00426D79" w:rsidP="00EA7F0F">
            <w:pPr>
              <w:jc w:val="center"/>
              <w:rPr>
                <w:sz w:val="22"/>
                <w:lang w:val="ru-RU"/>
              </w:rPr>
            </w:pPr>
            <w:r w:rsidRPr="007041A9">
              <w:rPr>
                <w:sz w:val="22"/>
                <w:lang w:val="ru-RU"/>
              </w:rPr>
              <w:t>Сумма штрафа, взыскиваемого за каждое выявленное нарушение (тыс. руб.)</w:t>
            </w:r>
            <w:r w:rsidR="007A4E5F">
              <w:rPr>
                <w:sz w:val="22"/>
                <w:lang w:val="ru-RU"/>
              </w:rPr>
              <w:t>, НДС не облагается</w:t>
            </w:r>
          </w:p>
        </w:tc>
      </w:tr>
      <w:tr w:rsidR="00426D79" w:rsidRPr="002A1285" w14:paraId="7FF0D071" w14:textId="77777777" w:rsidTr="00426D79">
        <w:trPr>
          <w:trHeight w:val="315"/>
          <w:jc w:val="center"/>
        </w:trPr>
        <w:tc>
          <w:tcPr>
            <w:tcW w:w="704" w:type="dxa"/>
            <w:shd w:val="clear" w:color="auto" w:fill="auto"/>
            <w:hideMark/>
          </w:tcPr>
          <w:p w14:paraId="3C2810D4" w14:textId="77777777" w:rsidR="00426D79" w:rsidRPr="00587E7A" w:rsidRDefault="00426D79" w:rsidP="00F125EA">
            <w:pPr>
              <w:jc w:val="center"/>
              <w:rPr>
                <w:b/>
                <w:bCs/>
                <w:sz w:val="22"/>
              </w:rPr>
            </w:pPr>
            <w:r w:rsidRPr="00587E7A">
              <w:rPr>
                <w:b/>
                <w:bCs/>
                <w:sz w:val="22"/>
              </w:rPr>
              <w:t>1</w:t>
            </w:r>
          </w:p>
        </w:tc>
        <w:tc>
          <w:tcPr>
            <w:tcW w:w="6498" w:type="dxa"/>
            <w:shd w:val="clear" w:color="auto" w:fill="auto"/>
            <w:hideMark/>
          </w:tcPr>
          <w:p w14:paraId="681A5706" w14:textId="77777777" w:rsidR="00426D79" w:rsidRPr="00587E7A" w:rsidRDefault="00426D79" w:rsidP="00F125EA">
            <w:pPr>
              <w:jc w:val="center"/>
              <w:rPr>
                <w:b/>
                <w:bCs/>
                <w:sz w:val="22"/>
              </w:rPr>
            </w:pPr>
            <w:r w:rsidRPr="00587E7A">
              <w:rPr>
                <w:b/>
                <w:bCs/>
                <w:sz w:val="22"/>
              </w:rPr>
              <w:t>2</w:t>
            </w:r>
          </w:p>
        </w:tc>
        <w:tc>
          <w:tcPr>
            <w:tcW w:w="1015" w:type="dxa"/>
            <w:shd w:val="clear" w:color="auto" w:fill="auto"/>
            <w:hideMark/>
          </w:tcPr>
          <w:p w14:paraId="5589825B" w14:textId="77777777" w:rsidR="00426D79" w:rsidRPr="00587E7A" w:rsidRDefault="00426D79" w:rsidP="00F125EA">
            <w:pPr>
              <w:jc w:val="center"/>
              <w:rPr>
                <w:b/>
                <w:bCs/>
                <w:sz w:val="22"/>
              </w:rPr>
            </w:pPr>
            <w:r w:rsidRPr="00587E7A">
              <w:rPr>
                <w:b/>
                <w:bCs/>
                <w:sz w:val="22"/>
              </w:rPr>
              <w:t>3</w:t>
            </w:r>
          </w:p>
        </w:tc>
        <w:tc>
          <w:tcPr>
            <w:tcW w:w="992" w:type="dxa"/>
            <w:shd w:val="clear" w:color="auto" w:fill="auto"/>
            <w:hideMark/>
          </w:tcPr>
          <w:p w14:paraId="175ABC98" w14:textId="77777777" w:rsidR="00426D79" w:rsidRPr="00587E7A" w:rsidRDefault="00426D79" w:rsidP="00F125EA">
            <w:pPr>
              <w:jc w:val="center"/>
              <w:rPr>
                <w:b/>
                <w:bCs/>
                <w:sz w:val="22"/>
              </w:rPr>
            </w:pPr>
            <w:r w:rsidRPr="00587E7A">
              <w:rPr>
                <w:b/>
                <w:bCs/>
                <w:sz w:val="22"/>
              </w:rPr>
              <w:t>4</w:t>
            </w:r>
          </w:p>
        </w:tc>
        <w:tc>
          <w:tcPr>
            <w:tcW w:w="1134" w:type="dxa"/>
            <w:shd w:val="clear" w:color="auto" w:fill="auto"/>
            <w:hideMark/>
          </w:tcPr>
          <w:p w14:paraId="0F01DD67" w14:textId="77777777" w:rsidR="00426D79" w:rsidRPr="00587E7A" w:rsidRDefault="00426D79" w:rsidP="00F125EA">
            <w:pPr>
              <w:jc w:val="center"/>
              <w:rPr>
                <w:b/>
                <w:bCs/>
                <w:sz w:val="22"/>
              </w:rPr>
            </w:pPr>
            <w:r w:rsidRPr="00587E7A">
              <w:rPr>
                <w:b/>
                <w:bCs/>
                <w:sz w:val="22"/>
              </w:rPr>
              <w:t>5</w:t>
            </w:r>
          </w:p>
        </w:tc>
        <w:tc>
          <w:tcPr>
            <w:tcW w:w="1418" w:type="dxa"/>
            <w:gridSpan w:val="2"/>
            <w:shd w:val="clear" w:color="auto" w:fill="auto"/>
            <w:hideMark/>
          </w:tcPr>
          <w:p w14:paraId="55976526" w14:textId="77777777" w:rsidR="00426D79" w:rsidRPr="00587E7A" w:rsidRDefault="00426D79" w:rsidP="00F125EA">
            <w:pPr>
              <w:jc w:val="center"/>
              <w:rPr>
                <w:b/>
                <w:bCs/>
                <w:sz w:val="22"/>
              </w:rPr>
            </w:pPr>
            <w:r w:rsidRPr="00587E7A">
              <w:rPr>
                <w:b/>
                <w:bCs/>
                <w:sz w:val="22"/>
              </w:rPr>
              <w:t>6</w:t>
            </w:r>
          </w:p>
        </w:tc>
        <w:tc>
          <w:tcPr>
            <w:tcW w:w="1275" w:type="dxa"/>
            <w:shd w:val="clear" w:color="auto" w:fill="auto"/>
            <w:hideMark/>
          </w:tcPr>
          <w:p w14:paraId="2C104D81" w14:textId="77777777" w:rsidR="00426D79" w:rsidRPr="00587E7A" w:rsidRDefault="00426D79" w:rsidP="00F125EA">
            <w:pPr>
              <w:jc w:val="center"/>
              <w:rPr>
                <w:b/>
                <w:bCs/>
                <w:sz w:val="22"/>
              </w:rPr>
            </w:pPr>
            <w:r w:rsidRPr="00587E7A">
              <w:rPr>
                <w:b/>
                <w:bCs/>
                <w:sz w:val="22"/>
              </w:rPr>
              <w:t>7</w:t>
            </w:r>
          </w:p>
        </w:tc>
        <w:tc>
          <w:tcPr>
            <w:tcW w:w="1560" w:type="dxa"/>
            <w:shd w:val="clear" w:color="auto" w:fill="auto"/>
            <w:hideMark/>
          </w:tcPr>
          <w:p w14:paraId="087A1A85" w14:textId="77777777" w:rsidR="00426D79" w:rsidRPr="00587E7A" w:rsidRDefault="00426D79" w:rsidP="00F125EA">
            <w:pPr>
              <w:jc w:val="center"/>
              <w:rPr>
                <w:b/>
                <w:bCs/>
                <w:sz w:val="22"/>
              </w:rPr>
            </w:pPr>
            <w:r w:rsidRPr="00587E7A">
              <w:rPr>
                <w:b/>
                <w:bCs/>
                <w:sz w:val="22"/>
              </w:rPr>
              <w:t>8</w:t>
            </w:r>
          </w:p>
        </w:tc>
      </w:tr>
      <w:tr w:rsidR="00426D79" w:rsidRPr="00426D79" w14:paraId="41F603E5" w14:textId="77777777" w:rsidTr="00426D79">
        <w:trPr>
          <w:trHeight w:val="561"/>
          <w:jc w:val="center"/>
        </w:trPr>
        <w:tc>
          <w:tcPr>
            <w:tcW w:w="704" w:type="dxa"/>
            <w:shd w:val="clear" w:color="auto" w:fill="auto"/>
            <w:vAlign w:val="center"/>
          </w:tcPr>
          <w:p w14:paraId="54797E6E" w14:textId="77777777" w:rsidR="00426D79" w:rsidRPr="00F04B3E" w:rsidRDefault="00426D79" w:rsidP="00DD2826">
            <w:pPr>
              <w:jc w:val="center"/>
              <w:rPr>
                <w:color w:val="000000" w:themeColor="text1"/>
                <w:sz w:val="22"/>
                <w:lang w:val="ru-RU"/>
              </w:rPr>
            </w:pPr>
            <w:r>
              <w:rPr>
                <w:color w:val="000000" w:themeColor="text1"/>
                <w:sz w:val="22"/>
                <w:lang w:val="ru-RU"/>
              </w:rPr>
              <w:t>1</w:t>
            </w:r>
          </w:p>
        </w:tc>
        <w:tc>
          <w:tcPr>
            <w:tcW w:w="6498" w:type="dxa"/>
            <w:shd w:val="clear" w:color="auto" w:fill="auto"/>
          </w:tcPr>
          <w:p w14:paraId="53F413B5" w14:textId="37562FA4" w:rsidR="00426D79" w:rsidRPr="00F04B3E" w:rsidRDefault="00426D79" w:rsidP="00EA7F0F">
            <w:pPr>
              <w:rPr>
                <w:color w:val="000000" w:themeColor="text1"/>
                <w:sz w:val="22"/>
                <w:lang w:val="ru-RU" w:bidi="ru-RU"/>
              </w:rPr>
            </w:pPr>
            <w:r w:rsidRPr="00F04B3E">
              <w:rPr>
                <w:color w:val="000000" w:themeColor="text1"/>
                <w:sz w:val="22"/>
                <w:lang w:val="ru-RU" w:bidi="ru-RU"/>
              </w:rPr>
              <w:t>Сокрытие и/или несообщение информации о происшествиях (в том числе ДТП) на объект</w:t>
            </w:r>
            <w:r>
              <w:rPr>
                <w:color w:val="000000" w:themeColor="text1"/>
                <w:sz w:val="22"/>
                <w:lang w:val="ru-RU" w:bidi="ru-RU"/>
              </w:rPr>
              <w:t>е</w:t>
            </w:r>
            <w:r w:rsidRPr="00F04B3E">
              <w:rPr>
                <w:color w:val="000000" w:themeColor="text1"/>
                <w:sz w:val="22"/>
                <w:lang w:val="ru-RU" w:bidi="ru-RU"/>
              </w:rPr>
              <w:t xml:space="preserve"> проведения работ</w:t>
            </w:r>
            <w:r>
              <w:rPr>
                <w:color w:val="000000" w:themeColor="text1"/>
                <w:sz w:val="22"/>
                <w:lang w:val="ru-RU" w:bidi="ru-RU"/>
              </w:rPr>
              <w:t>/услуг</w:t>
            </w:r>
            <w:r w:rsidRPr="00F04B3E">
              <w:rPr>
                <w:color w:val="000000" w:themeColor="text1"/>
                <w:sz w:val="22"/>
                <w:lang w:val="ru-RU" w:bidi="ru-RU"/>
              </w:rPr>
              <w:t xml:space="preserve"> (включая пути следования ТС, </w:t>
            </w:r>
            <w:r>
              <w:rPr>
                <w:color w:val="000000" w:themeColor="text1"/>
                <w:sz w:val="22"/>
                <w:lang w:val="ru-RU" w:bidi="ru-RU"/>
              </w:rPr>
              <w:t>используемых при выполнении работ/услуг в интересах Заказчика)</w:t>
            </w:r>
            <w:r w:rsidRPr="00F04B3E">
              <w:rPr>
                <w:color w:val="000000" w:themeColor="text1"/>
                <w:sz w:val="22"/>
                <w:lang w:val="ru-RU" w:bidi="ru-RU"/>
              </w:rPr>
              <w:t>.</w:t>
            </w:r>
          </w:p>
        </w:tc>
        <w:tc>
          <w:tcPr>
            <w:tcW w:w="3141" w:type="dxa"/>
            <w:gridSpan w:val="3"/>
            <w:shd w:val="clear" w:color="auto" w:fill="auto"/>
            <w:vAlign w:val="center"/>
          </w:tcPr>
          <w:p w14:paraId="55A4E71C" w14:textId="77777777" w:rsidR="00426D79" w:rsidRPr="001341C5" w:rsidRDefault="00426D79" w:rsidP="00BC1725">
            <w:pPr>
              <w:jc w:val="center"/>
              <w:rPr>
                <w:color w:val="000000" w:themeColor="text1"/>
                <w:sz w:val="22"/>
              </w:rPr>
            </w:pPr>
            <w:r>
              <w:rPr>
                <w:color w:val="000000" w:themeColor="text1"/>
                <w:sz w:val="22"/>
              </w:rPr>
              <w:t>100</w:t>
            </w:r>
          </w:p>
        </w:tc>
        <w:tc>
          <w:tcPr>
            <w:tcW w:w="1418" w:type="dxa"/>
            <w:gridSpan w:val="2"/>
            <w:shd w:val="clear" w:color="auto" w:fill="auto"/>
            <w:vAlign w:val="center"/>
          </w:tcPr>
          <w:p w14:paraId="32430DA4" w14:textId="77777777" w:rsidR="00426D79" w:rsidRDefault="00426D79" w:rsidP="00BC1725">
            <w:pPr>
              <w:jc w:val="center"/>
              <w:rPr>
                <w:color w:val="000000" w:themeColor="text1"/>
                <w:sz w:val="22"/>
                <w:lang w:val="ru-RU"/>
              </w:rPr>
            </w:pPr>
            <w:r>
              <w:rPr>
                <w:color w:val="000000" w:themeColor="text1"/>
                <w:sz w:val="22"/>
                <w:lang w:val="ru-RU"/>
              </w:rPr>
              <w:t>200</w:t>
            </w:r>
          </w:p>
        </w:tc>
        <w:tc>
          <w:tcPr>
            <w:tcW w:w="2835" w:type="dxa"/>
            <w:gridSpan w:val="2"/>
            <w:shd w:val="clear" w:color="auto" w:fill="auto"/>
            <w:vAlign w:val="center"/>
          </w:tcPr>
          <w:p w14:paraId="516F18B4" w14:textId="77777777" w:rsidR="00426D79" w:rsidRPr="00F04B3E" w:rsidRDefault="00426D79" w:rsidP="00BC1725">
            <w:pPr>
              <w:jc w:val="center"/>
              <w:rPr>
                <w:color w:val="000000" w:themeColor="text1"/>
                <w:sz w:val="22"/>
                <w:lang w:val="ru-RU"/>
              </w:rPr>
            </w:pPr>
            <w:r w:rsidRPr="001A721F">
              <w:rPr>
                <w:color w:val="000000" w:themeColor="text1"/>
                <w:sz w:val="22"/>
                <w:lang w:val="ru-RU"/>
              </w:rPr>
              <w:t>500</w:t>
            </w:r>
          </w:p>
        </w:tc>
      </w:tr>
      <w:tr w:rsidR="00426D79" w:rsidRPr="00033616" w14:paraId="464C94B7" w14:textId="77777777" w:rsidTr="00426D79">
        <w:trPr>
          <w:trHeight w:val="561"/>
          <w:jc w:val="center"/>
        </w:trPr>
        <w:tc>
          <w:tcPr>
            <w:tcW w:w="704" w:type="dxa"/>
            <w:shd w:val="clear" w:color="auto" w:fill="auto"/>
            <w:vAlign w:val="center"/>
          </w:tcPr>
          <w:p w14:paraId="16003E96" w14:textId="77777777" w:rsidR="00426D79" w:rsidRPr="00F04B3E" w:rsidRDefault="00426D79" w:rsidP="00DD2826">
            <w:pPr>
              <w:jc w:val="center"/>
              <w:rPr>
                <w:color w:val="000000" w:themeColor="text1"/>
                <w:sz w:val="22"/>
                <w:lang w:val="ru-RU"/>
              </w:rPr>
            </w:pPr>
            <w:r>
              <w:rPr>
                <w:color w:val="000000" w:themeColor="text1"/>
                <w:sz w:val="22"/>
                <w:lang w:val="ru-RU"/>
              </w:rPr>
              <w:t>2</w:t>
            </w:r>
          </w:p>
        </w:tc>
        <w:tc>
          <w:tcPr>
            <w:tcW w:w="6498" w:type="dxa"/>
            <w:shd w:val="clear" w:color="auto" w:fill="auto"/>
          </w:tcPr>
          <w:p w14:paraId="226DC487" w14:textId="4877E747" w:rsidR="00426D79" w:rsidRPr="00F04B3E" w:rsidRDefault="00426D79" w:rsidP="00BC1725">
            <w:pPr>
              <w:rPr>
                <w:color w:val="000000" w:themeColor="text1"/>
                <w:sz w:val="22"/>
                <w:lang w:val="ru-RU" w:bidi="ru-RU"/>
              </w:rPr>
            </w:pPr>
            <w:r w:rsidRPr="00F04B3E">
              <w:rPr>
                <w:color w:val="000000" w:themeColor="text1"/>
                <w:sz w:val="22"/>
                <w:lang w:val="ru-RU" w:bidi="ru-RU"/>
              </w:rPr>
              <w:t xml:space="preserve">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w:t>
            </w:r>
            <w:proofErr w:type="spellStart"/>
            <w:r w:rsidRPr="00F04B3E">
              <w:rPr>
                <w:color w:val="000000" w:themeColor="text1"/>
                <w:sz w:val="22"/>
                <w:lang w:val="ru-RU" w:bidi="ru-RU"/>
              </w:rPr>
              <w:t>непредоставление</w:t>
            </w:r>
            <w:proofErr w:type="spellEnd"/>
            <w:r w:rsidRPr="00F04B3E">
              <w:rPr>
                <w:color w:val="000000" w:themeColor="text1"/>
                <w:sz w:val="22"/>
                <w:lang w:val="ru-RU" w:bidi="ru-RU"/>
              </w:rPr>
              <w:t>/уничтожение материалов, относящихся к происшествию, либо предоставление недостоверной информации/материалов/документов.</w:t>
            </w:r>
          </w:p>
        </w:tc>
        <w:tc>
          <w:tcPr>
            <w:tcW w:w="1015" w:type="dxa"/>
            <w:shd w:val="clear" w:color="auto" w:fill="auto"/>
            <w:vAlign w:val="center"/>
          </w:tcPr>
          <w:p w14:paraId="6819462F"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992" w:type="dxa"/>
            <w:shd w:val="clear" w:color="auto" w:fill="auto"/>
            <w:vAlign w:val="center"/>
          </w:tcPr>
          <w:p w14:paraId="2CA65C6E"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w:t>
            </w:r>
          </w:p>
        </w:tc>
        <w:tc>
          <w:tcPr>
            <w:tcW w:w="1134" w:type="dxa"/>
            <w:shd w:val="clear" w:color="auto" w:fill="auto"/>
            <w:vAlign w:val="center"/>
          </w:tcPr>
          <w:p w14:paraId="0534BC42" w14:textId="77777777" w:rsidR="00426D79" w:rsidRPr="00F04B3E" w:rsidRDefault="00426D79" w:rsidP="00BC1725">
            <w:pPr>
              <w:jc w:val="center"/>
              <w:rPr>
                <w:color w:val="000000" w:themeColor="text1"/>
                <w:sz w:val="22"/>
                <w:lang w:val="ru-RU"/>
              </w:rPr>
            </w:pPr>
            <w:r w:rsidRPr="00F04B3E">
              <w:rPr>
                <w:color w:val="000000" w:themeColor="text1"/>
                <w:sz w:val="22"/>
                <w:lang w:val="ru-RU"/>
              </w:rPr>
              <w:t>300</w:t>
            </w:r>
          </w:p>
        </w:tc>
        <w:tc>
          <w:tcPr>
            <w:tcW w:w="1418" w:type="dxa"/>
            <w:gridSpan w:val="2"/>
            <w:shd w:val="clear" w:color="auto" w:fill="auto"/>
            <w:vAlign w:val="center"/>
          </w:tcPr>
          <w:p w14:paraId="5326F0B7"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c>
          <w:tcPr>
            <w:tcW w:w="1275" w:type="dxa"/>
            <w:shd w:val="clear" w:color="auto" w:fill="auto"/>
            <w:vAlign w:val="center"/>
          </w:tcPr>
          <w:p w14:paraId="17ED73ED"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1500</w:t>
            </w:r>
          </w:p>
        </w:tc>
        <w:tc>
          <w:tcPr>
            <w:tcW w:w="1560" w:type="dxa"/>
            <w:shd w:val="clear" w:color="auto" w:fill="auto"/>
            <w:vAlign w:val="center"/>
          </w:tcPr>
          <w:p w14:paraId="0B84FD9A"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2000</w:t>
            </w:r>
          </w:p>
        </w:tc>
      </w:tr>
      <w:tr w:rsidR="00426D79" w:rsidRPr="00C41D4D" w14:paraId="070EC012" w14:textId="77777777" w:rsidTr="00426D79">
        <w:trPr>
          <w:trHeight w:val="561"/>
          <w:jc w:val="center"/>
        </w:trPr>
        <w:tc>
          <w:tcPr>
            <w:tcW w:w="704" w:type="dxa"/>
            <w:shd w:val="clear" w:color="auto" w:fill="auto"/>
            <w:vAlign w:val="center"/>
          </w:tcPr>
          <w:p w14:paraId="02F1F9D7" w14:textId="77777777" w:rsidR="00426D79" w:rsidRPr="00F04B3E" w:rsidRDefault="00426D79" w:rsidP="00DD2826">
            <w:pPr>
              <w:jc w:val="center"/>
              <w:rPr>
                <w:color w:val="000000" w:themeColor="text1"/>
                <w:sz w:val="22"/>
                <w:lang w:val="ru-RU"/>
              </w:rPr>
            </w:pPr>
            <w:r>
              <w:rPr>
                <w:color w:val="000000" w:themeColor="text1"/>
                <w:sz w:val="22"/>
                <w:lang w:val="ru-RU"/>
              </w:rPr>
              <w:lastRenderedPageBreak/>
              <w:t>3</w:t>
            </w:r>
          </w:p>
        </w:tc>
        <w:tc>
          <w:tcPr>
            <w:tcW w:w="6498" w:type="dxa"/>
            <w:shd w:val="clear" w:color="auto" w:fill="auto"/>
          </w:tcPr>
          <w:p w14:paraId="180A59EA" w14:textId="26134AF5" w:rsidR="00426D79" w:rsidRPr="00F04B3E" w:rsidRDefault="00426D79" w:rsidP="00582F9F">
            <w:pPr>
              <w:rPr>
                <w:color w:val="000000" w:themeColor="text1"/>
                <w:sz w:val="22"/>
                <w:lang w:val="ru-RU" w:bidi="ru-RU"/>
              </w:rPr>
            </w:pPr>
            <w:r w:rsidRPr="00F04B3E">
              <w:rPr>
                <w:color w:val="000000" w:themeColor="text1"/>
                <w:sz w:val="22"/>
                <w:lang w:val="ru-RU" w:bidi="ru-RU"/>
              </w:rPr>
              <w:t>Выполнение работ</w:t>
            </w:r>
            <w:r>
              <w:rPr>
                <w:color w:val="000000" w:themeColor="text1"/>
                <w:sz w:val="22"/>
                <w:lang w:val="ru-RU" w:bidi="ru-RU"/>
              </w:rPr>
              <w:t>/услуг</w:t>
            </w:r>
            <w:r w:rsidRPr="00F04B3E">
              <w:rPr>
                <w:color w:val="000000" w:themeColor="text1"/>
                <w:sz w:val="22"/>
                <w:lang w:val="ru-RU" w:bidi="ru-RU"/>
              </w:rPr>
              <w:t xml:space="preserve"> без оформления </w:t>
            </w:r>
            <w:r>
              <w:rPr>
                <w:color w:val="000000" w:themeColor="text1"/>
                <w:sz w:val="22"/>
                <w:lang w:val="ru-RU" w:bidi="ru-RU"/>
              </w:rPr>
              <w:t>необходимых</w:t>
            </w:r>
            <w:r w:rsidR="00582F9F">
              <w:rPr>
                <w:color w:val="000000" w:themeColor="text1"/>
                <w:sz w:val="22"/>
                <w:lang w:val="ru-RU" w:bidi="ru-RU"/>
              </w:rPr>
              <w:t xml:space="preserve"> для их выполнения </w:t>
            </w:r>
            <w:r w:rsidRPr="00F04B3E">
              <w:rPr>
                <w:color w:val="000000" w:themeColor="text1"/>
                <w:sz w:val="22"/>
                <w:lang w:val="ru-RU" w:bidi="ru-RU"/>
              </w:rPr>
              <w:t xml:space="preserve">разрешительных документов (разрешение на </w:t>
            </w:r>
            <w:r>
              <w:rPr>
                <w:color w:val="000000" w:themeColor="text1"/>
                <w:sz w:val="22"/>
                <w:lang w:val="ru-RU" w:bidi="ru-RU"/>
              </w:rPr>
              <w:t>совместное проведение работ</w:t>
            </w:r>
            <w:r w:rsidRPr="00F04B3E">
              <w:rPr>
                <w:color w:val="000000" w:themeColor="text1"/>
                <w:sz w:val="22"/>
                <w:lang w:val="ru-RU" w:bidi="ru-RU"/>
              </w:rPr>
              <w:t>, наряд-допуск и др.).</w:t>
            </w:r>
          </w:p>
        </w:tc>
        <w:tc>
          <w:tcPr>
            <w:tcW w:w="1015" w:type="dxa"/>
            <w:shd w:val="clear" w:color="auto" w:fill="auto"/>
            <w:vAlign w:val="center"/>
          </w:tcPr>
          <w:p w14:paraId="60283150"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00F8A99A"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1134" w:type="dxa"/>
            <w:shd w:val="clear" w:color="auto" w:fill="auto"/>
            <w:vAlign w:val="center"/>
          </w:tcPr>
          <w:p w14:paraId="5E8F1CC2"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334F37F0"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0121C1FE"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071BCB8C"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BA2461" w14:paraId="44E9DD2C" w14:textId="77777777" w:rsidTr="00426D79">
        <w:trPr>
          <w:trHeight w:val="561"/>
          <w:jc w:val="center"/>
        </w:trPr>
        <w:tc>
          <w:tcPr>
            <w:tcW w:w="704" w:type="dxa"/>
            <w:shd w:val="clear" w:color="auto" w:fill="auto"/>
            <w:vAlign w:val="center"/>
          </w:tcPr>
          <w:p w14:paraId="5BEB3214" w14:textId="77777777" w:rsidR="00426D79" w:rsidRPr="00477FA1" w:rsidRDefault="00426D79" w:rsidP="00DD2826">
            <w:pPr>
              <w:jc w:val="center"/>
              <w:rPr>
                <w:color w:val="000000" w:themeColor="text1"/>
                <w:sz w:val="22"/>
                <w:highlight w:val="yellow"/>
                <w:lang w:val="ru-RU"/>
              </w:rPr>
            </w:pPr>
            <w:r w:rsidRPr="00A04F43">
              <w:rPr>
                <w:color w:val="000000" w:themeColor="text1"/>
                <w:sz w:val="22"/>
                <w:lang w:val="ru-RU"/>
              </w:rPr>
              <w:t>4</w:t>
            </w:r>
          </w:p>
        </w:tc>
        <w:tc>
          <w:tcPr>
            <w:tcW w:w="6498" w:type="dxa"/>
            <w:shd w:val="clear" w:color="auto" w:fill="auto"/>
          </w:tcPr>
          <w:p w14:paraId="48EFC17B" w14:textId="4D2F4E94" w:rsidR="00426D79" w:rsidRPr="000D12A9" w:rsidRDefault="00426D79" w:rsidP="00BC1725">
            <w:pPr>
              <w:rPr>
                <w:color w:val="000000" w:themeColor="text1"/>
                <w:sz w:val="22"/>
                <w:lang w:val="ru-RU" w:bidi="ru-RU"/>
              </w:rPr>
            </w:pPr>
            <w:r w:rsidRPr="000D12A9">
              <w:rPr>
                <w:color w:val="000000" w:themeColor="text1"/>
                <w:sz w:val="22"/>
                <w:lang w:val="ru-RU" w:bidi="ru-RU"/>
              </w:rPr>
              <w:t>Привлечение субподрядчиков (за каждый факт)</w:t>
            </w:r>
            <w:r w:rsidR="004D31BA" w:rsidRPr="000D12A9">
              <w:rPr>
                <w:color w:val="000000" w:themeColor="text1"/>
                <w:sz w:val="22"/>
                <w:lang w:val="ru-RU" w:bidi="ru-RU"/>
              </w:rPr>
              <w:t xml:space="preserve"> без надлежащего согласования с Заказчиком</w:t>
            </w:r>
            <w:r w:rsidRPr="000D12A9">
              <w:rPr>
                <w:color w:val="000000" w:themeColor="text1"/>
                <w:sz w:val="22"/>
                <w:lang w:val="ru-RU" w:bidi="ru-RU"/>
              </w:rPr>
              <w:t>, а также привлечение субподрядчиком других юридических и физических лиц (по типам договоров ИП, ГПХ, фрахт с экипажем) без согласования с Заказчиком.</w:t>
            </w:r>
          </w:p>
          <w:p w14:paraId="68ED044D" w14:textId="2BA0243F" w:rsidR="009F4120" w:rsidRPr="000D12A9" w:rsidRDefault="009F4120" w:rsidP="00D9261B">
            <w:pPr>
              <w:pStyle w:val="af7"/>
              <w:ind w:left="34"/>
              <w:rPr>
                <w:i/>
                <w:color w:val="000000" w:themeColor="text1"/>
                <w:sz w:val="20"/>
                <w:szCs w:val="20"/>
                <w:lang w:val="ru-RU" w:bidi="ru-RU"/>
              </w:rPr>
            </w:pPr>
            <w:r w:rsidRPr="000D12A9">
              <w:rPr>
                <w:i/>
                <w:color w:val="000000" w:themeColor="text1"/>
                <w:sz w:val="20"/>
                <w:szCs w:val="20"/>
                <w:lang w:val="ru-RU" w:bidi="ru-RU"/>
              </w:rPr>
              <w:t xml:space="preserve">* Применительно к настоящему пункту Стороны согласовали, что если ответственность Подрядчика за нарушение порядка привлечения субподрядчиков предусмотрена в иных положениях Договора (приложениях, дополнениях к нему), то </w:t>
            </w:r>
            <w:r w:rsidR="00D9261B">
              <w:rPr>
                <w:i/>
                <w:color w:val="000000" w:themeColor="text1"/>
                <w:sz w:val="20"/>
                <w:szCs w:val="20"/>
                <w:lang w:val="ru-RU" w:bidi="ru-RU"/>
              </w:rPr>
              <w:t>штрафы</w:t>
            </w:r>
            <w:r w:rsidRPr="000D12A9">
              <w:rPr>
                <w:i/>
                <w:color w:val="000000" w:themeColor="text1"/>
                <w:sz w:val="20"/>
                <w:szCs w:val="20"/>
                <w:lang w:val="ru-RU" w:bidi="ru-RU"/>
              </w:rPr>
              <w:t>, установленные в настоящем пункте за такое нарушение, не применяются.</w:t>
            </w:r>
          </w:p>
        </w:tc>
        <w:tc>
          <w:tcPr>
            <w:tcW w:w="1015" w:type="dxa"/>
            <w:shd w:val="clear" w:color="auto" w:fill="auto"/>
            <w:vAlign w:val="center"/>
          </w:tcPr>
          <w:p w14:paraId="67CAF269" w14:textId="77777777" w:rsidR="00426D79" w:rsidRPr="000D12A9" w:rsidRDefault="00426D79" w:rsidP="00BC1725">
            <w:pPr>
              <w:jc w:val="center"/>
              <w:rPr>
                <w:color w:val="000000" w:themeColor="text1"/>
                <w:sz w:val="22"/>
              </w:rPr>
            </w:pPr>
            <w:r w:rsidRPr="000D12A9">
              <w:rPr>
                <w:color w:val="000000" w:themeColor="text1"/>
                <w:sz w:val="22"/>
              </w:rPr>
              <w:t>100</w:t>
            </w:r>
          </w:p>
        </w:tc>
        <w:tc>
          <w:tcPr>
            <w:tcW w:w="992" w:type="dxa"/>
            <w:shd w:val="clear" w:color="auto" w:fill="auto"/>
            <w:vAlign w:val="center"/>
          </w:tcPr>
          <w:p w14:paraId="6FC28A52" w14:textId="77777777" w:rsidR="00426D79" w:rsidRPr="000D12A9" w:rsidRDefault="00426D79" w:rsidP="00BC1725">
            <w:pPr>
              <w:jc w:val="center"/>
              <w:rPr>
                <w:color w:val="000000" w:themeColor="text1"/>
                <w:sz w:val="22"/>
                <w:lang w:val="ru-RU"/>
              </w:rPr>
            </w:pPr>
            <w:r w:rsidRPr="000D12A9">
              <w:rPr>
                <w:color w:val="000000" w:themeColor="text1"/>
                <w:sz w:val="22"/>
              </w:rPr>
              <w:t>20</w:t>
            </w:r>
            <w:r w:rsidRPr="000D12A9">
              <w:rPr>
                <w:color w:val="000000" w:themeColor="text1"/>
                <w:sz w:val="22"/>
                <w:lang w:val="ru-RU"/>
              </w:rPr>
              <w:t>0</w:t>
            </w:r>
          </w:p>
        </w:tc>
        <w:tc>
          <w:tcPr>
            <w:tcW w:w="1134" w:type="dxa"/>
            <w:shd w:val="clear" w:color="auto" w:fill="auto"/>
            <w:vAlign w:val="center"/>
          </w:tcPr>
          <w:p w14:paraId="15416660" w14:textId="77777777" w:rsidR="00426D79" w:rsidRPr="000D12A9" w:rsidRDefault="00426D79" w:rsidP="00BC1725">
            <w:pPr>
              <w:jc w:val="center"/>
              <w:rPr>
                <w:color w:val="000000" w:themeColor="text1"/>
                <w:sz w:val="22"/>
                <w:lang w:val="ru-RU"/>
              </w:rPr>
            </w:pPr>
            <w:r w:rsidRPr="000D12A9">
              <w:rPr>
                <w:color w:val="000000" w:themeColor="text1"/>
                <w:sz w:val="22"/>
              </w:rPr>
              <w:t>40</w:t>
            </w:r>
            <w:r w:rsidRPr="000D12A9">
              <w:rPr>
                <w:color w:val="000000" w:themeColor="text1"/>
                <w:sz w:val="22"/>
                <w:lang w:val="ru-RU"/>
              </w:rPr>
              <w:t>0</w:t>
            </w:r>
          </w:p>
        </w:tc>
        <w:tc>
          <w:tcPr>
            <w:tcW w:w="1418" w:type="dxa"/>
            <w:gridSpan w:val="2"/>
            <w:shd w:val="clear" w:color="auto" w:fill="auto"/>
            <w:vAlign w:val="center"/>
          </w:tcPr>
          <w:p w14:paraId="09012AA6" w14:textId="77777777" w:rsidR="00426D79" w:rsidRPr="000D12A9" w:rsidRDefault="00426D79" w:rsidP="00BC1725">
            <w:pPr>
              <w:jc w:val="center"/>
              <w:rPr>
                <w:color w:val="000000" w:themeColor="text1"/>
                <w:sz w:val="22"/>
                <w:lang w:val="ru-RU"/>
              </w:rPr>
            </w:pPr>
            <w:r w:rsidRPr="000D12A9">
              <w:rPr>
                <w:color w:val="000000" w:themeColor="text1"/>
                <w:sz w:val="22"/>
                <w:lang w:val="ru-RU"/>
              </w:rPr>
              <w:t>600</w:t>
            </w:r>
          </w:p>
        </w:tc>
        <w:tc>
          <w:tcPr>
            <w:tcW w:w="1275" w:type="dxa"/>
            <w:shd w:val="clear" w:color="auto" w:fill="auto"/>
            <w:vAlign w:val="center"/>
          </w:tcPr>
          <w:p w14:paraId="0CCDD782" w14:textId="77777777" w:rsidR="00426D79" w:rsidRPr="000D12A9" w:rsidRDefault="00426D79" w:rsidP="00BC1725">
            <w:pPr>
              <w:jc w:val="center"/>
              <w:rPr>
                <w:color w:val="000000" w:themeColor="text1"/>
                <w:sz w:val="22"/>
                <w:lang w:val="ru-RU"/>
              </w:rPr>
            </w:pPr>
            <w:r w:rsidRPr="000D12A9">
              <w:rPr>
                <w:color w:val="000000" w:themeColor="text1"/>
                <w:sz w:val="22"/>
                <w:lang w:val="ru-RU"/>
              </w:rPr>
              <w:t>800</w:t>
            </w:r>
          </w:p>
        </w:tc>
        <w:tc>
          <w:tcPr>
            <w:tcW w:w="1560" w:type="dxa"/>
            <w:shd w:val="clear" w:color="auto" w:fill="auto"/>
            <w:vAlign w:val="center"/>
          </w:tcPr>
          <w:p w14:paraId="4FD1485A" w14:textId="77777777" w:rsidR="00426D79" w:rsidRPr="000D12A9" w:rsidRDefault="00426D79" w:rsidP="00BC1725">
            <w:pPr>
              <w:jc w:val="center"/>
              <w:rPr>
                <w:color w:val="000000" w:themeColor="text1"/>
                <w:sz w:val="22"/>
                <w:lang w:val="ru-RU"/>
              </w:rPr>
            </w:pPr>
            <w:r w:rsidRPr="000D12A9">
              <w:rPr>
                <w:color w:val="000000" w:themeColor="text1"/>
                <w:sz w:val="22"/>
                <w:lang w:val="ru-RU"/>
              </w:rPr>
              <w:t>1000</w:t>
            </w:r>
          </w:p>
        </w:tc>
      </w:tr>
      <w:tr w:rsidR="00426D79" w:rsidRPr="00213BC8" w14:paraId="43D0BA41" w14:textId="77777777" w:rsidTr="00426D79">
        <w:trPr>
          <w:trHeight w:val="561"/>
          <w:jc w:val="center"/>
        </w:trPr>
        <w:tc>
          <w:tcPr>
            <w:tcW w:w="704" w:type="dxa"/>
            <w:shd w:val="clear" w:color="auto" w:fill="auto"/>
            <w:vAlign w:val="center"/>
          </w:tcPr>
          <w:p w14:paraId="5AD6A877" w14:textId="77777777" w:rsidR="00426D79" w:rsidRPr="00E86020" w:rsidRDefault="00426D79" w:rsidP="00DD2826">
            <w:pPr>
              <w:jc w:val="center"/>
              <w:rPr>
                <w:color w:val="000000" w:themeColor="text1"/>
                <w:sz w:val="22"/>
                <w:lang w:val="ru-RU"/>
              </w:rPr>
            </w:pPr>
            <w:r>
              <w:rPr>
                <w:color w:val="000000" w:themeColor="text1"/>
                <w:sz w:val="22"/>
                <w:lang w:val="ru-RU"/>
              </w:rPr>
              <w:t>5</w:t>
            </w:r>
          </w:p>
        </w:tc>
        <w:tc>
          <w:tcPr>
            <w:tcW w:w="6498" w:type="dxa"/>
            <w:shd w:val="clear" w:color="auto" w:fill="auto"/>
          </w:tcPr>
          <w:p w14:paraId="7809C202" w14:textId="29623349" w:rsidR="00426D79" w:rsidRPr="00E86020" w:rsidRDefault="00426D79" w:rsidP="00634C61">
            <w:pPr>
              <w:rPr>
                <w:color w:val="000000" w:themeColor="text1"/>
                <w:sz w:val="22"/>
                <w:lang w:val="ru-RU"/>
              </w:rPr>
            </w:pPr>
            <w:r>
              <w:rPr>
                <w:color w:val="000000" w:themeColor="text1"/>
                <w:sz w:val="22"/>
                <w:lang w:val="ru-RU" w:bidi="ru-RU"/>
              </w:rPr>
              <w:t>Н</w:t>
            </w:r>
            <w:r w:rsidRPr="00E86020">
              <w:rPr>
                <w:color w:val="000000" w:themeColor="text1"/>
                <w:sz w:val="22"/>
                <w:lang w:val="ru-RU" w:bidi="ru-RU"/>
              </w:rPr>
              <w:t>арушени</w:t>
            </w:r>
            <w:r>
              <w:rPr>
                <w:color w:val="000000" w:themeColor="text1"/>
                <w:sz w:val="22"/>
                <w:lang w:val="ru-RU" w:bidi="ru-RU"/>
              </w:rPr>
              <w:t xml:space="preserve">е при выполнении работ/услуг </w:t>
            </w:r>
            <w:r w:rsidRPr="00F125EA">
              <w:rPr>
                <w:sz w:val="22"/>
                <w:lang w:val="ru-RU"/>
              </w:rPr>
              <w:t>требований нормативных актов в области промышленной безопасности, охраны труда, охраны окружающей среды</w:t>
            </w:r>
            <w:r>
              <w:rPr>
                <w:sz w:val="22"/>
                <w:lang w:val="ru-RU"/>
              </w:rPr>
              <w:t xml:space="preserve">, БДД, </w:t>
            </w:r>
            <w:r w:rsidRPr="003345A2">
              <w:rPr>
                <w:sz w:val="22"/>
                <w:lang w:val="ru-RU"/>
              </w:rPr>
              <w:t>пожарной, противофонтанной, морской безопасности, пред</w:t>
            </w:r>
            <w:r>
              <w:rPr>
                <w:sz w:val="22"/>
                <w:lang w:val="ru-RU"/>
              </w:rPr>
              <w:t>упреждения и реагирования на ЧС</w:t>
            </w:r>
            <w:r w:rsidRPr="003345A2">
              <w:rPr>
                <w:sz w:val="22"/>
                <w:lang w:val="ru-RU" w:bidi="ru-RU"/>
              </w:rPr>
              <w:t>,</w:t>
            </w:r>
            <w:r>
              <w:rPr>
                <w:color w:val="000000" w:themeColor="text1"/>
                <w:sz w:val="22"/>
                <w:lang w:val="ru-RU" w:bidi="ru-RU"/>
              </w:rPr>
              <w:t xml:space="preserve"> </w:t>
            </w:r>
            <w:r w:rsidRPr="00E86020">
              <w:rPr>
                <w:color w:val="000000" w:themeColor="text1"/>
                <w:sz w:val="22"/>
                <w:lang w:val="ru-RU" w:bidi="ru-RU"/>
              </w:rPr>
              <w:t>запрещающих их выполнение</w:t>
            </w:r>
            <w:r>
              <w:rPr>
                <w:color w:val="000000" w:themeColor="text1"/>
                <w:sz w:val="22"/>
                <w:lang w:val="ru-RU" w:bidi="ru-RU"/>
              </w:rPr>
              <w:t xml:space="preserve"> («остановочные/запретительные пункты» согласно законодательству РФ).</w:t>
            </w:r>
          </w:p>
        </w:tc>
        <w:tc>
          <w:tcPr>
            <w:tcW w:w="1015" w:type="dxa"/>
            <w:shd w:val="clear" w:color="auto" w:fill="auto"/>
            <w:vAlign w:val="center"/>
          </w:tcPr>
          <w:p w14:paraId="2964AC55" w14:textId="77777777" w:rsidR="00426D79" w:rsidRPr="00D32B32" w:rsidRDefault="00426D79" w:rsidP="00BC1725">
            <w:pPr>
              <w:jc w:val="center"/>
              <w:rPr>
                <w:color w:val="000000" w:themeColor="text1"/>
                <w:sz w:val="22"/>
              </w:rPr>
            </w:pPr>
            <w:r>
              <w:rPr>
                <w:color w:val="000000" w:themeColor="text1"/>
                <w:sz w:val="22"/>
                <w:lang w:val="ru-RU"/>
              </w:rPr>
              <w:t>30</w:t>
            </w:r>
          </w:p>
        </w:tc>
        <w:tc>
          <w:tcPr>
            <w:tcW w:w="992" w:type="dxa"/>
            <w:shd w:val="clear" w:color="auto" w:fill="auto"/>
            <w:vAlign w:val="center"/>
          </w:tcPr>
          <w:p w14:paraId="1633F80C" w14:textId="77777777" w:rsidR="00426D79" w:rsidRPr="008C10E8" w:rsidRDefault="00426D79" w:rsidP="00BC1725">
            <w:pPr>
              <w:jc w:val="center"/>
              <w:rPr>
                <w:color w:val="000000" w:themeColor="text1"/>
                <w:sz w:val="22"/>
                <w:lang w:val="ru-RU"/>
              </w:rPr>
            </w:pPr>
            <w:r>
              <w:rPr>
                <w:color w:val="000000" w:themeColor="text1"/>
                <w:sz w:val="22"/>
                <w:lang w:val="ru-RU"/>
              </w:rPr>
              <w:t>50</w:t>
            </w:r>
          </w:p>
        </w:tc>
        <w:tc>
          <w:tcPr>
            <w:tcW w:w="1134" w:type="dxa"/>
            <w:shd w:val="clear" w:color="auto" w:fill="auto"/>
            <w:vAlign w:val="center"/>
          </w:tcPr>
          <w:p w14:paraId="62BF9C8E" w14:textId="77777777" w:rsidR="00426D79" w:rsidRPr="00D32B32" w:rsidRDefault="00426D79" w:rsidP="00BC1725">
            <w:pPr>
              <w:jc w:val="center"/>
              <w:rPr>
                <w:color w:val="000000" w:themeColor="text1"/>
                <w:sz w:val="22"/>
              </w:rPr>
            </w:pPr>
            <w:r>
              <w:rPr>
                <w:color w:val="000000" w:themeColor="text1"/>
                <w:sz w:val="22"/>
                <w:lang w:val="ru-RU"/>
              </w:rPr>
              <w:t>80</w:t>
            </w:r>
          </w:p>
        </w:tc>
        <w:tc>
          <w:tcPr>
            <w:tcW w:w="1418" w:type="dxa"/>
            <w:gridSpan w:val="2"/>
            <w:shd w:val="clear" w:color="auto" w:fill="auto"/>
            <w:vAlign w:val="center"/>
          </w:tcPr>
          <w:p w14:paraId="6BE5D644" w14:textId="77777777" w:rsidR="00426D79" w:rsidRPr="00D32B32" w:rsidRDefault="00426D79" w:rsidP="00BC1725">
            <w:pPr>
              <w:jc w:val="center"/>
              <w:rPr>
                <w:color w:val="000000" w:themeColor="text1"/>
                <w:sz w:val="22"/>
              </w:rPr>
            </w:pPr>
            <w:r>
              <w:rPr>
                <w:color w:val="000000" w:themeColor="text1"/>
                <w:sz w:val="22"/>
                <w:lang w:val="ru-RU"/>
              </w:rPr>
              <w:t>10</w:t>
            </w:r>
            <w:r>
              <w:rPr>
                <w:color w:val="000000" w:themeColor="text1"/>
                <w:sz w:val="22"/>
              </w:rPr>
              <w:t>0</w:t>
            </w:r>
          </w:p>
        </w:tc>
        <w:tc>
          <w:tcPr>
            <w:tcW w:w="1275" w:type="dxa"/>
            <w:shd w:val="clear" w:color="auto" w:fill="auto"/>
            <w:vAlign w:val="center"/>
          </w:tcPr>
          <w:p w14:paraId="6B59D102" w14:textId="77777777" w:rsidR="00426D79" w:rsidRPr="00D32B32" w:rsidRDefault="00426D79" w:rsidP="00BC1725">
            <w:pPr>
              <w:jc w:val="center"/>
              <w:rPr>
                <w:color w:val="000000" w:themeColor="text1"/>
                <w:sz w:val="22"/>
              </w:rPr>
            </w:pPr>
            <w:r>
              <w:rPr>
                <w:color w:val="000000" w:themeColor="text1"/>
                <w:sz w:val="22"/>
                <w:lang w:val="ru-RU"/>
              </w:rPr>
              <w:t>15</w:t>
            </w:r>
            <w:r>
              <w:rPr>
                <w:color w:val="000000" w:themeColor="text1"/>
                <w:sz w:val="22"/>
              </w:rPr>
              <w:t>0</w:t>
            </w:r>
          </w:p>
        </w:tc>
        <w:tc>
          <w:tcPr>
            <w:tcW w:w="1560" w:type="dxa"/>
            <w:shd w:val="clear" w:color="auto" w:fill="auto"/>
            <w:vAlign w:val="center"/>
          </w:tcPr>
          <w:p w14:paraId="6FB41F8D" w14:textId="77777777" w:rsidR="00426D79" w:rsidRPr="00D32B32" w:rsidRDefault="00426D79" w:rsidP="00BC1725">
            <w:pPr>
              <w:jc w:val="center"/>
              <w:rPr>
                <w:color w:val="000000" w:themeColor="text1"/>
                <w:sz w:val="22"/>
              </w:rPr>
            </w:pPr>
            <w:r>
              <w:rPr>
                <w:color w:val="000000" w:themeColor="text1"/>
                <w:sz w:val="22"/>
                <w:lang w:val="ru-RU"/>
              </w:rPr>
              <w:t>3</w:t>
            </w:r>
            <w:r>
              <w:rPr>
                <w:color w:val="000000" w:themeColor="text1"/>
                <w:sz w:val="22"/>
              </w:rPr>
              <w:t>00</w:t>
            </w:r>
          </w:p>
        </w:tc>
      </w:tr>
      <w:tr w:rsidR="00426D79" w:rsidRPr="004B1C15" w14:paraId="267C8495" w14:textId="77777777" w:rsidTr="00B708CD">
        <w:trPr>
          <w:trHeight w:val="1722"/>
          <w:jc w:val="center"/>
        </w:trPr>
        <w:tc>
          <w:tcPr>
            <w:tcW w:w="704" w:type="dxa"/>
            <w:shd w:val="clear" w:color="auto" w:fill="auto"/>
            <w:vAlign w:val="center"/>
          </w:tcPr>
          <w:p w14:paraId="3986196B" w14:textId="77777777" w:rsidR="00426D79" w:rsidRPr="00F04B3E" w:rsidRDefault="00426D79" w:rsidP="00DD2826">
            <w:pPr>
              <w:jc w:val="center"/>
              <w:rPr>
                <w:color w:val="000000" w:themeColor="text1"/>
                <w:sz w:val="22"/>
                <w:lang w:val="ru-RU"/>
              </w:rPr>
            </w:pPr>
            <w:r>
              <w:rPr>
                <w:color w:val="000000" w:themeColor="text1"/>
                <w:sz w:val="22"/>
                <w:lang w:val="ru-RU"/>
              </w:rPr>
              <w:t>6</w:t>
            </w:r>
          </w:p>
        </w:tc>
        <w:tc>
          <w:tcPr>
            <w:tcW w:w="6498" w:type="dxa"/>
            <w:shd w:val="clear" w:color="auto" w:fill="auto"/>
          </w:tcPr>
          <w:p w14:paraId="6889F47C" w14:textId="23931C95" w:rsidR="00426D79" w:rsidRPr="00F04B3E" w:rsidRDefault="00426D79" w:rsidP="00D9261B">
            <w:pPr>
              <w:rPr>
                <w:color w:val="000000" w:themeColor="text1"/>
                <w:sz w:val="22"/>
                <w:lang w:val="ru-RU" w:bidi="ru-RU"/>
              </w:rPr>
            </w:pPr>
            <w:r w:rsidRPr="00F04B3E">
              <w:rPr>
                <w:color w:val="000000" w:themeColor="text1"/>
                <w:sz w:val="22"/>
                <w:lang w:val="ru-RU" w:bidi="ru-RU"/>
              </w:rPr>
              <w:t xml:space="preserve">Нарушение требований локальных нормативных </w:t>
            </w:r>
            <w:r w:rsidR="00B708CD">
              <w:rPr>
                <w:color w:val="000000" w:themeColor="text1"/>
                <w:sz w:val="22"/>
                <w:lang w:val="ru-RU" w:bidi="ru-RU"/>
              </w:rPr>
              <w:t>документов</w:t>
            </w:r>
            <w:r w:rsidRPr="00F04B3E">
              <w:rPr>
                <w:color w:val="000000" w:themeColor="text1"/>
                <w:sz w:val="22"/>
                <w:lang w:val="ru-RU" w:bidi="ru-RU"/>
              </w:rPr>
              <w:t xml:space="preserve"> Заказчика в области ПБОТОС, обязанность соблюдения которых предусмотрена Договором, доведённых </w:t>
            </w:r>
            <w:r>
              <w:rPr>
                <w:color w:val="000000" w:themeColor="text1"/>
                <w:sz w:val="22"/>
                <w:lang w:val="ru-RU" w:bidi="ru-RU"/>
              </w:rPr>
              <w:t xml:space="preserve">до сведения Подрядчика </w:t>
            </w:r>
            <w:r w:rsidRPr="00F04B3E">
              <w:rPr>
                <w:color w:val="000000" w:themeColor="text1"/>
                <w:sz w:val="22"/>
                <w:lang w:val="ru-RU" w:bidi="ru-RU"/>
              </w:rPr>
              <w:t>в установленном порядке</w:t>
            </w:r>
            <w:r>
              <w:rPr>
                <w:color w:val="000000" w:themeColor="text1"/>
                <w:sz w:val="22"/>
                <w:lang w:val="ru-RU" w:bidi="ru-RU"/>
              </w:rPr>
              <w:t xml:space="preserve"> (</w:t>
            </w:r>
            <w:r w:rsidRPr="00F125EA">
              <w:rPr>
                <w:sz w:val="22"/>
                <w:lang w:val="ru-RU"/>
              </w:rPr>
              <w:t xml:space="preserve">за исключением нарушений, предусмотренных </w:t>
            </w:r>
            <w:r>
              <w:rPr>
                <w:sz w:val="22"/>
                <w:lang w:val="ru-RU"/>
              </w:rPr>
              <w:t>отдельными пунктами настоящего п</w:t>
            </w:r>
            <w:r w:rsidRPr="00F125EA">
              <w:rPr>
                <w:sz w:val="22"/>
                <w:lang w:val="ru-RU"/>
              </w:rPr>
              <w:t>еречня</w:t>
            </w:r>
            <w:r>
              <w:rPr>
                <w:sz w:val="22"/>
                <w:lang w:val="ru-RU"/>
              </w:rPr>
              <w:t xml:space="preserve"> </w:t>
            </w:r>
            <w:r w:rsidR="00D9261B">
              <w:rPr>
                <w:sz w:val="22"/>
                <w:lang w:val="ru-RU"/>
              </w:rPr>
              <w:t>штрафов</w:t>
            </w:r>
            <w:r>
              <w:rPr>
                <w:color w:val="000000" w:themeColor="text1"/>
                <w:sz w:val="22"/>
                <w:lang w:val="ru-RU" w:bidi="ru-RU"/>
              </w:rPr>
              <w:t>).</w:t>
            </w:r>
          </w:p>
        </w:tc>
        <w:tc>
          <w:tcPr>
            <w:tcW w:w="1015" w:type="dxa"/>
            <w:shd w:val="clear" w:color="auto" w:fill="auto"/>
            <w:vAlign w:val="center"/>
          </w:tcPr>
          <w:p w14:paraId="0F75385A" w14:textId="77777777" w:rsidR="00426D79" w:rsidRPr="00F04B3E" w:rsidRDefault="00426D79" w:rsidP="005D4B5A">
            <w:pPr>
              <w:jc w:val="center"/>
              <w:rPr>
                <w:color w:val="000000" w:themeColor="text1"/>
                <w:sz w:val="22"/>
                <w:lang w:val="ru-RU"/>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1EFF9F7A" w14:textId="77777777" w:rsidR="00426D79" w:rsidRPr="00F04B3E" w:rsidRDefault="00426D79" w:rsidP="005D4B5A">
            <w:pPr>
              <w:jc w:val="center"/>
              <w:rPr>
                <w:color w:val="000000" w:themeColor="text1"/>
                <w:sz w:val="22"/>
              </w:rPr>
            </w:pPr>
            <w:r w:rsidRPr="00F04B3E">
              <w:rPr>
                <w:color w:val="000000" w:themeColor="text1"/>
                <w:sz w:val="22"/>
                <w:lang w:val="ru-RU"/>
              </w:rPr>
              <w:t>40</w:t>
            </w:r>
          </w:p>
        </w:tc>
        <w:tc>
          <w:tcPr>
            <w:tcW w:w="1134" w:type="dxa"/>
            <w:shd w:val="clear" w:color="auto" w:fill="auto"/>
            <w:vAlign w:val="center"/>
          </w:tcPr>
          <w:p w14:paraId="4F95C96F" w14:textId="77777777" w:rsidR="00426D79" w:rsidRPr="00F04B3E" w:rsidRDefault="00426D79" w:rsidP="005D4B5A">
            <w:pPr>
              <w:jc w:val="center"/>
              <w:rPr>
                <w:color w:val="000000" w:themeColor="text1"/>
                <w:sz w:val="22"/>
                <w:lang w:val="ru-RU"/>
              </w:rPr>
            </w:pPr>
            <w:r w:rsidRPr="00F04B3E">
              <w:rPr>
                <w:color w:val="000000" w:themeColor="text1"/>
                <w:sz w:val="22"/>
                <w:lang w:val="ru-RU"/>
              </w:rPr>
              <w:t>6</w:t>
            </w:r>
            <w:r w:rsidRPr="00F04B3E">
              <w:rPr>
                <w:color w:val="000000" w:themeColor="text1"/>
                <w:sz w:val="22"/>
              </w:rPr>
              <w:t>0</w:t>
            </w:r>
          </w:p>
        </w:tc>
        <w:tc>
          <w:tcPr>
            <w:tcW w:w="1418" w:type="dxa"/>
            <w:gridSpan w:val="2"/>
            <w:shd w:val="clear" w:color="auto" w:fill="auto"/>
            <w:vAlign w:val="center"/>
          </w:tcPr>
          <w:p w14:paraId="405D976B" w14:textId="77777777" w:rsidR="00426D79" w:rsidRPr="00F04B3E" w:rsidRDefault="00426D79" w:rsidP="005D4B5A">
            <w:pPr>
              <w:jc w:val="center"/>
              <w:rPr>
                <w:color w:val="000000" w:themeColor="text1"/>
                <w:sz w:val="22"/>
                <w:lang w:val="ru-RU"/>
              </w:rPr>
            </w:pPr>
            <w:r w:rsidRPr="00F04B3E">
              <w:rPr>
                <w:color w:val="000000" w:themeColor="text1"/>
                <w:sz w:val="22"/>
                <w:lang w:val="ru-RU"/>
              </w:rPr>
              <w:t>80</w:t>
            </w:r>
          </w:p>
        </w:tc>
        <w:tc>
          <w:tcPr>
            <w:tcW w:w="1275" w:type="dxa"/>
            <w:shd w:val="clear" w:color="auto" w:fill="auto"/>
            <w:vAlign w:val="center"/>
          </w:tcPr>
          <w:p w14:paraId="6186B385" w14:textId="77777777" w:rsidR="00426D79" w:rsidRPr="00F04B3E" w:rsidRDefault="00426D79" w:rsidP="005D4B5A">
            <w:pPr>
              <w:jc w:val="center"/>
              <w:rPr>
                <w:color w:val="000000" w:themeColor="text1"/>
                <w:sz w:val="22"/>
                <w:lang w:val="ru-RU"/>
              </w:rPr>
            </w:pPr>
            <w:r w:rsidRPr="00F04B3E">
              <w:rPr>
                <w:color w:val="000000" w:themeColor="text1"/>
                <w:sz w:val="22"/>
                <w:lang w:val="ru-RU"/>
              </w:rPr>
              <w:t>100</w:t>
            </w:r>
          </w:p>
        </w:tc>
        <w:tc>
          <w:tcPr>
            <w:tcW w:w="1560" w:type="dxa"/>
            <w:shd w:val="clear" w:color="auto" w:fill="auto"/>
            <w:vAlign w:val="center"/>
          </w:tcPr>
          <w:p w14:paraId="07A1D262" w14:textId="77777777" w:rsidR="00426D79" w:rsidRPr="00F04B3E" w:rsidRDefault="00426D79" w:rsidP="005D4B5A">
            <w:pPr>
              <w:jc w:val="center"/>
              <w:rPr>
                <w:color w:val="000000" w:themeColor="text1"/>
                <w:sz w:val="22"/>
                <w:lang w:val="ru-RU"/>
              </w:rPr>
            </w:pPr>
            <w:r w:rsidRPr="00F04B3E">
              <w:rPr>
                <w:color w:val="000000" w:themeColor="text1"/>
                <w:sz w:val="22"/>
                <w:lang w:val="ru-RU"/>
              </w:rPr>
              <w:t>200</w:t>
            </w:r>
          </w:p>
        </w:tc>
      </w:tr>
      <w:tr w:rsidR="00426D79" w:rsidRPr="00426D79" w14:paraId="1AF6C104" w14:textId="77777777" w:rsidTr="00426D79">
        <w:trPr>
          <w:trHeight w:val="711"/>
          <w:jc w:val="center"/>
        </w:trPr>
        <w:tc>
          <w:tcPr>
            <w:tcW w:w="704" w:type="dxa"/>
            <w:shd w:val="clear" w:color="auto" w:fill="auto"/>
            <w:vAlign w:val="center"/>
          </w:tcPr>
          <w:p w14:paraId="11F7001A" w14:textId="77777777" w:rsidR="00426D79" w:rsidRPr="00F04B3E" w:rsidRDefault="00426D79" w:rsidP="00DD2826">
            <w:pPr>
              <w:jc w:val="center"/>
              <w:rPr>
                <w:color w:val="000000" w:themeColor="text1"/>
                <w:sz w:val="22"/>
                <w:lang w:val="ru-RU"/>
              </w:rPr>
            </w:pPr>
            <w:r>
              <w:rPr>
                <w:color w:val="000000" w:themeColor="text1"/>
                <w:sz w:val="22"/>
                <w:lang w:val="ru-RU"/>
              </w:rPr>
              <w:t>7</w:t>
            </w:r>
          </w:p>
        </w:tc>
        <w:tc>
          <w:tcPr>
            <w:tcW w:w="6498" w:type="dxa"/>
            <w:shd w:val="clear" w:color="auto" w:fill="auto"/>
          </w:tcPr>
          <w:p w14:paraId="4BCBB338"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Нарушение требований Золотых Правил безопасности труда ПАО «НК «Роснефть», относящихся к выполнению работ повышенной опасности в части:</w:t>
            </w:r>
          </w:p>
          <w:p w14:paraId="60A75A03"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 xml:space="preserve">- изоляции источников энергии; </w:t>
            </w:r>
          </w:p>
          <w:p w14:paraId="0F3509CC"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вблизи движущихся (вращающихся) частей механизмов; </w:t>
            </w:r>
          </w:p>
          <w:p w14:paraId="00C58F62"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 замкнутом пространстве;</w:t>
            </w:r>
          </w:p>
          <w:p w14:paraId="361A65E3"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газоопасных работ; </w:t>
            </w:r>
          </w:p>
          <w:p w14:paraId="2DC393A7"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земляных работ; </w:t>
            </w:r>
          </w:p>
          <w:p w14:paraId="430438F9"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огневых работ; </w:t>
            </w:r>
          </w:p>
          <w:p w14:paraId="140A70FE"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на высоте;</w:t>
            </w:r>
          </w:p>
          <w:p w14:paraId="6F9D6D27" w14:textId="77777777" w:rsidR="00426D79" w:rsidRPr="00F04B3E" w:rsidRDefault="00426D79" w:rsidP="007E1794">
            <w:pPr>
              <w:rPr>
                <w:color w:val="000000" w:themeColor="text1"/>
                <w:sz w:val="22"/>
                <w:lang w:val="ru-RU" w:bidi="ru-RU"/>
              </w:rPr>
            </w:pPr>
            <w:r w:rsidRPr="007B41F8">
              <w:rPr>
                <w:color w:val="000000" w:themeColor="text1"/>
                <w:sz w:val="22"/>
                <w:szCs w:val="22"/>
                <w:lang w:val="ru-RU" w:bidi="ru-RU"/>
              </w:rPr>
              <w:t>- грузоподъемных операций.</w:t>
            </w:r>
            <w:r w:rsidRPr="00F04B3E">
              <w:rPr>
                <w:color w:val="000000" w:themeColor="text1"/>
                <w:sz w:val="22"/>
                <w:lang w:val="ru-RU" w:bidi="ru-RU"/>
              </w:rPr>
              <w:t xml:space="preserve"> </w:t>
            </w:r>
          </w:p>
        </w:tc>
        <w:tc>
          <w:tcPr>
            <w:tcW w:w="1015" w:type="dxa"/>
            <w:shd w:val="clear" w:color="auto" w:fill="auto"/>
            <w:vAlign w:val="center"/>
          </w:tcPr>
          <w:p w14:paraId="057169CE"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6AF4C865" w14:textId="77777777" w:rsidR="00426D79" w:rsidRPr="00F04B3E" w:rsidRDefault="00426D79" w:rsidP="00BC1725">
            <w:pPr>
              <w:jc w:val="center"/>
              <w:rPr>
                <w:color w:val="000000" w:themeColor="text1"/>
                <w:sz w:val="22"/>
              </w:rPr>
            </w:pPr>
            <w:r w:rsidRPr="00F04B3E">
              <w:rPr>
                <w:color w:val="000000" w:themeColor="text1"/>
                <w:sz w:val="22"/>
              </w:rPr>
              <w:t>50</w:t>
            </w:r>
          </w:p>
        </w:tc>
        <w:tc>
          <w:tcPr>
            <w:tcW w:w="1134" w:type="dxa"/>
            <w:shd w:val="clear" w:color="auto" w:fill="auto"/>
            <w:vAlign w:val="center"/>
          </w:tcPr>
          <w:p w14:paraId="4BB8AC3F" w14:textId="77777777" w:rsidR="00426D79" w:rsidRPr="00F04B3E" w:rsidRDefault="00426D79" w:rsidP="00BC1725">
            <w:pPr>
              <w:jc w:val="center"/>
              <w:rPr>
                <w:color w:val="000000" w:themeColor="text1"/>
                <w:sz w:val="22"/>
              </w:rPr>
            </w:pPr>
            <w:r w:rsidRPr="00F04B3E">
              <w:rPr>
                <w:color w:val="000000" w:themeColor="text1"/>
                <w:sz w:val="22"/>
              </w:rPr>
              <w:t>75</w:t>
            </w:r>
          </w:p>
        </w:tc>
        <w:tc>
          <w:tcPr>
            <w:tcW w:w="1418" w:type="dxa"/>
            <w:gridSpan w:val="2"/>
            <w:shd w:val="clear" w:color="auto" w:fill="auto"/>
            <w:vAlign w:val="center"/>
          </w:tcPr>
          <w:p w14:paraId="06B4D9E9" w14:textId="77777777" w:rsidR="00426D79" w:rsidRPr="00F04B3E" w:rsidRDefault="00426D79" w:rsidP="00BC1725">
            <w:pPr>
              <w:jc w:val="center"/>
              <w:rPr>
                <w:color w:val="000000" w:themeColor="text1"/>
                <w:sz w:val="22"/>
              </w:rPr>
            </w:pPr>
            <w:r w:rsidRPr="00F04B3E">
              <w:rPr>
                <w:color w:val="000000" w:themeColor="text1"/>
                <w:sz w:val="22"/>
              </w:rPr>
              <w:t>150</w:t>
            </w:r>
          </w:p>
        </w:tc>
        <w:tc>
          <w:tcPr>
            <w:tcW w:w="1275" w:type="dxa"/>
            <w:shd w:val="clear" w:color="auto" w:fill="auto"/>
            <w:vAlign w:val="center"/>
          </w:tcPr>
          <w:p w14:paraId="63187E22" w14:textId="77777777" w:rsidR="00426D79" w:rsidRPr="00F04B3E" w:rsidRDefault="00426D79" w:rsidP="00BC1725">
            <w:pPr>
              <w:jc w:val="center"/>
              <w:rPr>
                <w:color w:val="000000" w:themeColor="text1"/>
                <w:sz w:val="22"/>
              </w:rPr>
            </w:pPr>
            <w:r w:rsidRPr="00F04B3E">
              <w:rPr>
                <w:color w:val="000000" w:themeColor="text1"/>
                <w:sz w:val="22"/>
              </w:rPr>
              <w:t>250</w:t>
            </w:r>
          </w:p>
        </w:tc>
        <w:tc>
          <w:tcPr>
            <w:tcW w:w="1560" w:type="dxa"/>
            <w:shd w:val="clear" w:color="auto" w:fill="auto"/>
            <w:vAlign w:val="center"/>
          </w:tcPr>
          <w:p w14:paraId="3DABCAEC" w14:textId="77777777" w:rsidR="00426D79" w:rsidRPr="00F04B3E" w:rsidRDefault="00426D79" w:rsidP="00BC1725">
            <w:pPr>
              <w:jc w:val="center"/>
              <w:rPr>
                <w:color w:val="000000" w:themeColor="text1"/>
                <w:sz w:val="22"/>
              </w:rPr>
            </w:pPr>
            <w:r w:rsidRPr="00F04B3E">
              <w:rPr>
                <w:color w:val="000000" w:themeColor="text1"/>
                <w:sz w:val="22"/>
                <w:lang w:val="ru-RU"/>
              </w:rPr>
              <w:t>5</w:t>
            </w:r>
            <w:r w:rsidRPr="00F04B3E">
              <w:rPr>
                <w:color w:val="000000" w:themeColor="text1"/>
                <w:sz w:val="22"/>
              </w:rPr>
              <w:t>00</w:t>
            </w:r>
          </w:p>
        </w:tc>
      </w:tr>
      <w:tr w:rsidR="00426D79" w:rsidRPr="00280B59" w14:paraId="45261531" w14:textId="77777777" w:rsidTr="00426D79">
        <w:trPr>
          <w:trHeight w:val="856"/>
          <w:jc w:val="center"/>
        </w:trPr>
        <w:tc>
          <w:tcPr>
            <w:tcW w:w="704" w:type="dxa"/>
            <w:shd w:val="clear" w:color="auto" w:fill="auto"/>
            <w:vAlign w:val="center"/>
          </w:tcPr>
          <w:p w14:paraId="45DC29CF" w14:textId="3A92DD91" w:rsidR="00426D79" w:rsidRPr="00F04B3E" w:rsidRDefault="00426D79" w:rsidP="00DD2826">
            <w:pPr>
              <w:jc w:val="center"/>
              <w:rPr>
                <w:color w:val="000000" w:themeColor="text1"/>
                <w:sz w:val="22"/>
                <w:lang w:val="ru-RU"/>
              </w:rPr>
            </w:pPr>
            <w:r>
              <w:rPr>
                <w:color w:val="000000" w:themeColor="text1"/>
                <w:sz w:val="22"/>
                <w:lang w:val="ru-RU"/>
              </w:rPr>
              <w:lastRenderedPageBreak/>
              <w:t>8</w:t>
            </w:r>
          </w:p>
        </w:tc>
        <w:tc>
          <w:tcPr>
            <w:tcW w:w="6498" w:type="dxa"/>
            <w:shd w:val="clear" w:color="auto" w:fill="auto"/>
          </w:tcPr>
          <w:p w14:paraId="2A3CC876" w14:textId="77777777" w:rsidR="00426D79" w:rsidRPr="00F04B3E" w:rsidRDefault="00426D79" w:rsidP="00BC1725">
            <w:pPr>
              <w:rPr>
                <w:color w:val="000000" w:themeColor="text1"/>
                <w:sz w:val="22"/>
                <w:lang w:val="ru-RU"/>
              </w:rPr>
            </w:pPr>
            <w:r w:rsidRPr="00F04B3E">
              <w:rPr>
                <w:color w:val="000000" w:themeColor="text1"/>
                <w:sz w:val="22"/>
                <w:lang w:val="ru-RU" w:bidi="ru-RU"/>
              </w:rPr>
              <w:t>Неисполнение предписания о приостановке работ либо возобновление работ после их приостановления без письменного разрешения Заказчика (за каждый факт).</w:t>
            </w:r>
          </w:p>
        </w:tc>
        <w:tc>
          <w:tcPr>
            <w:tcW w:w="1015" w:type="dxa"/>
            <w:shd w:val="clear" w:color="auto" w:fill="auto"/>
            <w:vAlign w:val="center"/>
          </w:tcPr>
          <w:p w14:paraId="78E31DAC" w14:textId="77777777" w:rsidR="00426D79" w:rsidRPr="0053771D" w:rsidRDefault="00426D79" w:rsidP="00BC1725">
            <w:pPr>
              <w:jc w:val="center"/>
              <w:rPr>
                <w:sz w:val="22"/>
                <w:lang w:val="ru-RU"/>
              </w:rPr>
            </w:pPr>
            <w:r w:rsidRPr="0053771D">
              <w:rPr>
                <w:sz w:val="22"/>
                <w:lang w:val="ru-RU"/>
              </w:rPr>
              <w:t>50</w:t>
            </w:r>
          </w:p>
        </w:tc>
        <w:tc>
          <w:tcPr>
            <w:tcW w:w="992" w:type="dxa"/>
            <w:shd w:val="clear" w:color="auto" w:fill="auto"/>
            <w:vAlign w:val="center"/>
          </w:tcPr>
          <w:p w14:paraId="3BF64246" w14:textId="77777777" w:rsidR="00426D79" w:rsidRPr="0053771D" w:rsidRDefault="00426D79" w:rsidP="00BC1725">
            <w:pPr>
              <w:jc w:val="center"/>
              <w:rPr>
                <w:sz w:val="22"/>
                <w:lang w:val="ru-RU"/>
              </w:rPr>
            </w:pPr>
            <w:r w:rsidRPr="0053771D">
              <w:rPr>
                <w:sz w:val="22"/>
                <w:lang w:val="ru-RU"/>
              </w:rPr>
              <w:t>60</w:t>
            </w:r>
          </w:p>
        </w:tc>
        <w:tc>
          <w:tcPr>
            <w:tcW w:w="1134" w:type="dxa"/>
            <w:shd w:val="clear" w:color="auto" w:fill="auto"/>
            <w:vAlign w:val="center"/>
          </w:tcPr>
          <w:p w14:paraId="71595BC2" w14:textId="77777777" w:rsidR="00426D79" w:rsidRPr="0053771D" w:rsidRDefault="00426D79" w:rsidP="00BC1725">
            <w:pPr>
              <w:jc w:val="center"/>
              <w:rPr>
                <w:sz w:val="22"/>
                <w:lang w:val="ru-RU"/>
              </w:rPr>
            </w:pPr>
            <w:r w:rsidRPr="0053771D">
              <w:rPr>
                <w:sz w:val="22"/>
                <w:lang w:val="ru-RU"/>
              </w:rPr>
              <w:t>80</w:t>
            </w:r>
          </w:p>
        </w:tc>
        <w:tc>
          <w:tcPr>
            <w:tcW w:w="1418" w:type="dxa"/>
            <w:gridSpan w:val="2"/>
            <w:shd w:val="clear" w:color="auto" w:fill="auto"/>
            <w:vAlign w:val="center"/>
          </w:tcPr>
          <w:p w14:paraId="0C2203A3" w14:textId="77777777" w:rsidR="00426D79" w:rsidRPr="0053771D" w:rsidRDefault="00426D79" w:rsidP="00BC1725">
            <w:pPr>
              <w:jc w:val="center"/>
              <w:rPr>
                <w:sz w:val="22"/>
                <w:lang w:val="ru-RU"/>
              </w:rPr>
            </w:pPr>
            <w:r w:rsidRPr="0053771D">
              <w:rPr>
                <w:sz w:val="22"/>
                <w:lang w:val="ru-RU"/>
              </w:rPr>
              <w:t>100</w:t>
            </w:r>
          </w:p>
        </w:tc>
        <w:tc>
          <w:tcPr>
            <w:tcW w:w="1275" w:type="dxa"/>
            <w:shd w:val="clear" w:color="auto" w:fill="auto"/>
            <w:vAlign w:val="center"/>
          </w:tcPr>
          <w:p w14:paraId="0FF235E5" w14:textId="77777777" w:rsidR="00426D79" w:rsidRPr="0053771D" w:rsidRDefault="00426D79" w:rsidP="00BC1725">
            <w:pPr>
              <w:jc w:val="center"/>
              <w:rPr>
                <w:sz w:val="22"/>
                <w:lang w:val="ru-RU"/>
              </w:rPr>
            </w:pPr>
            <w:r w:rsidRPr="0053771D">
              <w:rPr>
                <w:sz w:val="22"/>
                <w:lang w:val="ru-RU"/>
              </w:rPr>
              <w:t>200</w:t>
            </w:r>
          </w:p>
        </w:tc>
        <w:tc>
          <w:tcPr>
            <w:tcW w:w="1560" w:type="dxa"/>
            <w:shd w:val="clear" w:color="auto" w:fill="auto"/>
            <w:vAlign w:val="center"/>
          </w:tcPr>
          <w:p w14:paraId="5A0A5613" w14:textId="77777777" w:rsidR="00426D79" w:rsidRPr="0053771D" w:rsidRDefault="00426D79" w:rsidP="00BC1725">
            <w:pPr>
              <w:jc w:val="center"/>
              <w:rPr>
                <w:sz w:val="22"/>
                <w:lang w:val="ru-RU"/>
              </w:rPr>
            </w:pPr>
            <w:r w:rsidRPr="0053771D">
              <w:rPr>
                <w:sz w:val="22"/>
                <w:lang w:val="ru-RU"/>
              </w:rPr>
              <w:t>300</w:t>
            </w:r>
          </w:p>
        </w:tc>
      </w:tr>
      <w:tr w:rsidR="00426D79" w:rsidRPr="004B1C15" w14:paraId="18AEC238" w14:textId="77777777" w:rsidTr="00426D79">
        <w:trPr>
          <w:trHeight w:val="854"/>
          <w:jc w:val="center"/>
        </w:trPr>
        <w:tc>
          <w:tcPr>
            <w:tcW w:w="704" w:type="dxa"/>
            <w:shd w:val="clear" w:color="auto" w:fill="auto"/>
            <w:vAlign w:val="center"/>
          </w:tcPr>
          <w:p w14:paraId="6107CC58" w14:textId="65210E22" w:rsidR="00426D79" w:rsidRPr="00F04B3E" w:rsidRDefault="00426D79" w:rsidP="009C1B05">
            <w:pPr>
              <w:jc w:val="center"/>
              <w:rPr>
                <w:color w:val="000000" w:themeColor="text1"/>
                <w:sz w:val="22"/>
                <w:lang w:val="ru-RU"/>
              </w:rPr>
            </w:pPr>
            <w:r>
              <w:rPr>
                <w:color w:val="000000" w:themeColor="text1"/>
                <w:sz w:val="22"/>
                <w:lang w:val="ru-RU"/>
              </w:rPr>
              <w:t>9</w:t>
            </w:r>
          </w:p>
        </w:tc>
        <w:tc>
          <w:tcPr>
            <w:tcW w:w="6498" w:type="dxa"/>
            <w:shd w:val="clear" w:color="auto" w:fill="auto"/>
          </w:tcPr>
          <w:p w14:paraId="03373A1E" w14:textId="77777777" w:rsidR="00426D79" w:rsidRPr="00F04B3E" w:rsidRDefault="00426D79" w:rsidP="008C091C">
            <w:pPr>
              <w:rPr>
                <w:color w:val="000000" w:themeColor="text1"/>
                <w:sz w:val="22"/>
                <w:lang w:val="ru-RU"/>
              </w:rPr>
            </w:pPr>
            <w:r w:rsidRPr="00F04B3E">
              <w:rPr>
                <w:color w:val="000000" w:themeColor="text1"/>
                <w:sz w:val="22"/>
                <w:lang w:val="ru-RU" w:bidi="ru-RU"/>
              </w:rPr>
              <w:t>Невыполнение или нарушение срока выполнения выданных предписаний, мероприятий Заказчика (за каждый факт).</w:t>
            </w:r>
          </w:p>
        </w:tc>
        <w:tc>
          <w:tcPr>
            <w:tcW w:w="1015" w:type="dxa"/>
            <w:shd w:val="clear" w:color="auto" w:fill="auto"/>
            <w:vAlign w:val="center"/>
          </w:tcPr>
          <w:p w14:paraId="78BD44D2"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100627C7" w14:textId="77777777" w:rsidR="00426D79" w:rsidRPr="00F04B3E" w:rsidRDefault="00426D79" w:rsidP="00BC1725">
            <w:pPr>
              <w:jc w:val="center"/>
              <w:rPr>
                <w:color w:val="000000" w:themeColor="text1"/>
                <w:sz w:val="22"/>
              </w:rPr>
            </w:pPr>
            <w:r w:rsidRPr="00F04B3E">
              <w:rPr>
                <w:color w:val="000000" w:themeColor="text1"/>
                <w:sz w:val="22"/>
                <w:lang w:val="ru-RU"/>
              </w:rPr>
              <w:t>50</w:t>
            </w:r>
          </w:p>
        </w:tc>
        <w:tc>
          <w:tcPr>
            <w:tcW w:w="1134" w:type="dxa"/>
            <w:shd w:val="clear" w:color="auto" w:fill="auto"/>
            <w:vAlign w:val="center"/>
          </w:tcPr>
          <w:p w14:paraId="5730AEAB"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01A9CADD"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69D8339C"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2640D1C6"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F24FE7" w14:paraId="6527E62C" w14:textId="77777777" w:rsidTr="00426D79">
        <w:trPr>
          <w:trHeight w:val="519"/>
          <w:jc w:val="center"/>
        </w:trPr>
        <w:tc>
          <w:tcPr>
            <w:tcW w:w="704" w:type="dxa"/>
            <w:shd w:val="clear" w:color="auto" w:fill="auto"/>
            <w:vAlign w:val="center"/>
          </w:tcPr>
          <w:p w14:paraId="035DA06F" w14:textId="40281D3F"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0</w:t>
            </w:r>
          </w:p>
        </w:tc>
        <w:tc>
          <w:tcPr>
            <w:tcW w:w="6498" w:type="dxa"/>
            <w:shd w:val="clear" w:color="auto" w:fill="auto"/>
          </w:tcPr>
          <w:p w14:paraId="39E07DBE" w14:textId="78DF015A" w:rsidR="00426D79" w:rsidRPr="00F04B3E" w:rsidRDefault="00426D79" w:rsidP="00994EE9">
            <w:pPr>
              <w:rPr>
                <w:color w:val="000000" w:themeColor="text1"/>
                <w:sz w:val="22"/>
                <w:lang w:val="ru-RU" w:bidi="ru-RU"/>
              </w:rPr>
            </w:pPr>
            <w:r>
              <w:rPr>
                <w:color w:val="000000" w:themeColor="text1"/>
                <w:sz w:val="22"/>
                <w:lang w:val="ru-RU" w:bidi="ru-RU"/>
              </w:rPr>
              <w:t>Пронос, провоз и п</w:t>
            </w:r>
            <w:r w:rsidRPr="00F04B3E">
              <w:rPr>
                <w:color w:val="000000" w:themeColor="text1"/>
                <w:sz w:val="22"/>
                <w:lang w:val="ru-RU" w:bidi="ru-RU"/>
              </w:rPr>
              <w:t xml:space="preserve">оявление представителей </w:t>
            </w:r>
            <w:r>
              <w:rPr>
                <w:color w:val="000000" w:themeColor="text1"/>
                <w:sz w:val="22"/>
                <w:lang w:val="ru-RU" w:bidi="ru-RU"/>
              </w:rPr>
              <w:t xml:space="preserve">Подрядчика </w:t>
            </w:r>
            <w:r w:rsidRPr="00F04B3E">
              <w:rPr>
                <w:color w:val="000000" w:themeColor="text1"/>
                <w:sz w:val="22"/>
                <w:lang w:val="ru-RU"/>
              </w:rPr>
              <w:t>на территории/объекте Заказчика/месте проведения работ</w:t>
            </w:r>
            <w:r>
              <w:rPr>
                <w:color w:val="000000" w:themeColor="text1"/>
                <w:sz w:val="22"/>
                <w:lang w:val="ru-RU"/>
              </w:rPr>
              <w:t>/услуг</w:t>
            </w:r>
            <w:r w:rsidRPr="00F04B3E">
              <w:rPr>
                <w:color w:val="000000" w:themeColor="text1"/>
                <w:sz w:val="22"/>
                <w:lang w:val="ru-RU"/>
              </w:rPr>
              <w:t xml:space="preserve"> и лицензионных участках </w:t>
            </w:r>
            <w:r w:rsidRPr="00F04B3E">
              <w:rPr>
                <w:color w:val="000000" w:themeColor="text1"/>
                <w:sz w:val="22"/>
                <w:lang w:val="ru-RU" w:bidi="ru-RU"/>
              </w:rPr>
              <w:t>в состоянии алкогольного, наркотического или иного токсического опьянения (за каждый факт).</w:t>
            </w:r>
          </w:p>
        </w:tc>
        <w:tc>
          <w:tcPr>
            <w:tcW w:w="7394" w:type="dxa"/>
            <w:gridSpan w:val="7"/>
            <w:shd w:val="clear" w:color="auto" w:fill="auto"/>
            <w:vAlign w:val="center"/>
          </w:tcPr>
          <w:p w14:paraId="7444BD6F"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 за единичный случай, 400 за повторные случаи в период действия договора, но не более суммы договора</w:t>
            </w:r>
          </w:p>
        </w:tc>
      </w:tr>
      <w:tr w:rsidR="00426D79" w:rsidRPr="00F24FE7" w14:paraId="5DBC3BD3" w14:textId="77777777" w:rsidTr="00426D79">
        <w:trPr>
          <w:trHeight w:val="1350"/>
          <w:jc w:val="center"/>
        </w:trPr>
        <w:tc>
          <w:tcPr>
            <w:tcW w:w="704" w:type="dxa"/>
            <w:shd w:val="clear" w:color="auto" w:fill="auto"/>
            <w:vAlign w:val="center"/>
          </w:tcPr>
          <w:p w14:paraId="46B6030C" w14:textId="4D74C7D1" w:rsidR="00426D79" w:rsidRPr="00F04B3E" w:rsidRDefault="00426D79" w:rsidP="00DD2826">
            <w:pPr>
              <w:jc w:val="center"/>
              <w:rPr>
                <w:color w:val="000000" w:themeColor="text1"/>
                <w:sz w:val="22"/>
                <w:lang w:val="ru-RU"/>
              </w:rPr>
            </w:pPr>
            <w:r>
              <w:rPr>
                <w:color w:val="000000" w:themeColor="text1"/>
                <w:sz w:val="22"/>
                <w:lang w:val="ru-RU"/>
              </w:rPr>
              <w:t>11</w:t>
            </w:r>
          </w:p>
        </w:tc>
        <w:tc>
          <w:tcPr>
            <w:tcW w:w="6498" w:type="dxa"/>
            <w:shd w:val="clear" w:color="auto" w:fill="auto"/>
          </w:tcPr>
          <w:p w14:paraId="4F9FADC3" w14:textId="0AA5DE32" w:rsidR="00426D79" w:rsidRPr="00F04B3E" w:rsidRDefault="00426D79" w:rsidP="003D33AF">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смерть человека (за каждого пострадавшего) (см. примечания п.1</w:t>
            </w:r>
            <w:r>
              <w:rPr>
                <w:color w:val="000000" w:themeColor="text1"/>
                <w:sz w:val="22"/>
                <w:lang w:val="ru-RU" w:bidi="ru-RU"/>
              </w:rPr>
              <w:t>3</w:t>
            </w:r>
            <w:r w:rsidRPr="00F04B3E">
              <w:rPr>
                <w:color w:val="000000" w:themeColor="text1"/>
                <w:sz w:val="22"/>
                <w:lang w:val="ru-RU" w:bidi="ru-RU"/>
              </w:rPr>
              <w:t>)</w:t>
            </w:r>
            <w:r>
              <w:rPr>
                <w:color w:val="000000" w:themeColor="text1"/>
                <w:sz w:val="22"/>
                <w:lang w:val="ru-RU" w:bidi="ru-RU"/>
              </w:rPr>
              <w:t>.</w:t>
            </w:r>
          </w:p>
        </w:tc>
        <w:tc>
          <w:tcPr>
            <w:tcW w:w="7394" w:type="dxa"/>
            <w:gridSpan w:val="7"/>
            <w:shd w:val="clear" w:color="auto" w:fill="auto"/>
            <w:vAlign w:val="center"/>
          </w:tcPr>
          <w:p w14:paraId="3BD9F9D7" w14:textId="77777777" w:rsidR="00426D79" w:rsidRPr="00F04B3E" w:rsidRDefault="00426D79" w:rsidP="00035A14">
            <w:pPr>
              <w:jc w:val="center"/>
              <w:rPr>
                <w:color w:val="000000" w:themeColor="text1"/>
                <w:sz w:val="22"/>
                <w:lang w:val="ru-RU"/>
              </w:rPr>
            </w:pPr>
            <w:r w:rsidRPr="00F04B3E">
              <w:rPr>
                <w:color w:val="000000" w:themeColor="text1"/>
                <w:sz w:val="22"/>
                <w:lang w:val="ru-RU"/>
              </w:rPr>
              <w:t>1000, но не более суммы договора</w:t>
            </w:r>
          </w:p>
        </w:tc>
      </w:tr>
      <w:tr w:rsidR="00426D79" w:rsidRPr="00F24FE7" w14:paraId="221DDF26" w14:textId="77777777" w:rsidTr="00426D79">
        <w:trPr>
          <w:trHeight w:val="1350"/>
          <w:jc w:val="center"/>
        </w:trPr>
        <w:tc>
          <w:tcPr>
            <w:tcW w:w="704" w:type="dxa"/>
            <w:shd w:val="clear" w:color="auto" w:fill="auto"/>
            <w:vAlign w:val="center"/>
          </w:tcPr>
          <w:p w14:paraId="194FFC53" w14:textId="1849DCAA"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2</w:t>
            </w:r>
          </w:p>
        </w:tc>
        <w:tc>
          <w:tcPr>
            <w:tcW w:w="6498" w:type="dxa"/>
            <w:shd w:val="clear" w:color="auto" w:fill="auto"/>
          </w:tcPr>
          <w:p w14:paraId="2C8FBA7F" w14:textId="5B182D2A" w:rsidR="00426D79" w:rsidRPr="00F04B3E" w:rsidRDefault="00426D79" w:rsidP="00EF25D5">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причинение тяжкого вреда (тяжесть определяется согласно Акт</w:t>
            </w:r>
            <w:r>
              <w:rPr>
                <w:color w:val="000000" w:themeColor="text1"/>
                <w:sz w:val="22"/>
                <w:lang w:val="ru-RU" w:bidi="ru-RU"/>
              </w:rPr>
              <w:t>у</w:t>
            </w:r>
            <w:r w:rsidRPr="00F04B3E">
              <w:rPr>
                <w:color w:val="000000" w:themeColor="text1"/>
                <w:sz w:val="22"/>
                <w:lang w:val="ru-RU" w:bidi="ru-RU"/>
              </w:rPr>
              <w:t xml:space="preserve"> Н1) здоровью человека (за каждого пострадавшего).</w:t>
            </w:r>
          </w:p>
        </w:tc>
        <w:tc>
          <w:tcPr>
            <w:tcW w:w="7394" w:type="dxa"/>
            <w:gridSpan w:val="7"/>
            <w:shd w:val="clear" w:color="auto" w:fill="auto"/>
            <w:vAlign w:val="center"/>
          </w:tcPr>
          <w:p w14:paraId="20F25269" w14:textId="77777777" w:rsidR="00426D79" w:rsidRPr="00F04B3E" w:rsidRDefault="00426D79" w:rsidP="00035A14">
            <w:pPr>
              <w:jc w:val="center"/>
              <w:rPr>
                <w:color w:val="000000" w:themeColor="text1"/>
                <w:sz w:val="22"/>
                <w:lang w:val="ru-RU"/>
              </w:rPr>
            </w:pPr>
            <w:r w:rsidRPr="00F04B3E">
              <w:rPr>
                <w:color w:val="000000" w:themeColor="text1"/>
                <w:sz w:val="22"/>
                <w:lang w:val="ru-RU"/>
              </w:rPr>
              <w:t>500, но не более суммы договора</w:t>
            </w:r>
          </w:p>
        </w:tc>
      </w:tr>
      <w:tr w:rsidR="00426D79" w:rsidRPr="004B1C15" w14:paraId="5CE99EC5" w14:textId="77777777" w:rsidTr="00426D79">
        <w:trPr>
          <w:trHeight w:val="1008"/>
          <w:jc w:val="center"/>
        </w:trPr>
        <w:tc>
          <w:tcPr>
            <w:tcW w:w="704" w:type="dxa"/>
            <w:shd w:val="clear" w:color="auto" w:fill="auto"/>
            <w:vAlign w:val="center"/>
          </w:tcPr>
          <w:p w14:paraId="6F0674A4" w14:textId="493B8F63" w:rsidR="00426D79" w:rsidRPr="00F04B3E" w:rsidRDefault="00426D79" w:rsidP="00DD2826">
            <w:pPr>
              <w:jc w:val="center"/>
              <w:rPr>
                <w:color w:val="000000" w:themeColor="text1"/>
                <w:sz w:val="22"/>
                <w:lang w:val="ru-RU"/>
              </w:rPr>
            </w:pPr>
            <w:r>
              <w:rPr>
                <w:color w:val="000000" w:themeColor="text1"/>
                <w:sz w:val="22"/>
                <w:lang w:val="ru-RU"/>
              </w:rPr>
              <w:t>13</w:t>
            </w:r>
          </w:p>
        </w:tc>
        <w:tc>
          <w:tcPr>
            <w:tcW w:w="6498" w:type="dxa"/>
            <w:shd w:val="clear" w:color="auto" w:fill="auto"/>
          </w:tcPr>
          <w:p w14:paraId="65B5AE7D" w14:textId="632CD06F" w:rsidR="00426D79" w:rsidRPr="00F04B3E" w:rsidRDefault="00426D79" w:rsidP="004A27B2">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w:t>
            </w:r>
            <w:r w:rsidRPr="00F04B3E">
              <w:rPr>
                <w:sz w:val="22"/>
                <w:lang w:val="ru-RU"/>
              </w:rPr>
              <w:t xml:space="preserve"> повлекшее возникновение аварии, пожара</w:t>
            </w:r>
            <w:r>
              <w:rPr>
                <w:sz w:val="22"/>
                <w:lang w:val="ru-RU"/>
              </w:rPr>
              <w:t>,</w:t>
            </w:r>
            <w:r w:rsidRPr="00F04B3E">
              <w:rPr>
                <w:sz w:val="22"/>
                <w:lang w:val="ru-RU"/>
              </w:rPr>
              <w:t xml:space="preserve"> </w:t>
            </w:r>
            <w:r>
              <w:rPr>
                <w:sz w:val="22"/>
                <w:lang w:val="ru-RU"/>
              </w:rPr>
              <w:t xml:space="preserve">причинение </w:t>
            </w:r>
            <w:r w:rsidRPr="00F04B3E">
              <w:rPr>
                <w:sz w:val="22"/>
                <w:lang w:val="ru-RU"/>
              </w:rPr>
              <w:t>вреда окружающей сред</w:t>
            </w:r>
            <w:r>
              <w:rPr>
                <w:sz w:val="22"/>
                <w:lang w:val="ru-RU"/>
              </w:rPr>
              <w:t>е</w:t>
            </w:r>
            <w:r w:rsidRPr="00F04B3E">
              <w:rPr>
                <w:sz w:val="22"/>
                <w:lang w:val="ru-RU"/>
              </w:rPr>
              <w:t xml:space="preserve"> на объектах или лицензионных участках Заказчика</w:t>
            </w:r>
            <w:r>
              <w:rPr>
                <w:sz w:val="22"/>
                <w:lang w:val="ru-RU"/>
              </w:rPr>
              <w:t xml:space="preserve"> и/или </w:t>
            </w:r>
            <w:r w:rsidRPr="00F04B3E">
              <w:rPr>
                <w:color w:val="000000" w:themeColor="text1"/>
                <w:sz w:val="22"/>
                <w:szCs w:val="22"/>
                <w:lang w:val="ru-RU" w:bidi="ru-RU"/>
              </w:rPr>
              <w:t>повреждение</w:t>
            </w:r>
            <w:r>
              <w:rPr>
                <w:color w:val="000000" w:themeColor="text1"/>
                <w:sz w:val="22"/>
                <w:szCs w:val="22"/>
                <w:lang w:val="ru-RU" w:bidi="ru-RU"/>
              </w:rPr>
              <w:t>/неработоспособность</w:t>
            </w:r>
            <w:r w:rsidRPr="00F04B3E">
              <w:rPr>
                <w:color w:val="000000" w:themeColor="text1"/>
                <w:sz w:val="22"/>
                <w:szCs w:val="22"/>
                <w:lang w:val="ru-RU" w:bidi="ru-RU"/>
              </w:rPr>
              <w:t xml:space="preserve"> имущества</w:t>
            </w:r>
            <w:r>
              <w:rPr>
                <w:color w:val="000000" w:themeColor="text1"/>
                <w:sz w:val="22"/>
                <w:szCs w:val="22"/>
                <w:lang w:val="ru-RU" w:bidi="ru-RU"/>
              </w:rPr>
              <w:t>/оборудования на</w:t>
            </w:r>
            <w:r w:rsidRPr="00F04B3E">
              <w:rPr>
                <w:color w:val="000000" w:themeColor="text1"/>
                <w:sz w:val="22"/>
                <w:szCs w:val="22"/>
                <w:lang w:val="ru-RU" w:bidi="ru-RU"/>
              </w:rPr>
              <w:t xml:space="preserve"> </w:t>
            </w:r>
            <w:r w:rsidRPr="00F04B3E">
              <w:rPr>
                <w:color w:val="000000" w:themeColor="text1"/>
                <w:sz w:val="22"/>
                <w:lang w:val="ru-RU" w:bidi="ru-RU"/>
              </w:rPr>
              <w:t xml:space="preserve">объектах и лицензионных участках </w:t>
            </w:r>
            <w:r w:rsidRPr="00F04B3E">
              <w:rPr>
                <w:color w:val="000000" w:themeColor="text1"/>
                <w:sz w:val="22"/>
                <w:szCs w:val="22"/>
                <w:lang w:val="ru-RU" w:bidi="ru-RU"/>
              </w:rPr>
              <w:t xml:space="preserve">Заказчика </w:t>
            </w:r>
            <w:r w:rsidRPr="00F04B3E">
              <w:rPr>
                <w:color w:val="000000" w:themeColor="text1"/>
                <w:sz w:val="22"/>
                <w:szCs w:val="22"/>
                <w:lang w:val="ru-RU" w:eastAsia="ru-RU" w:bidi="ru-RU"/>
              </w:rPr>
              <w:t xml:space="preserve">(включая </w:t>
            </w:r>
            <w:r w:rsidRPr="00F04B3E">
              <w:rPr>
                <w:sz w:val="22"/>
                <w:lang w:val="ru-RU"/>
              </w:rPr>
              <w:t xml:space="preserve">прекращение энергоснабжения /повреждение </w:t>
            </w:r>
            <w:proofErr w:type="spellStart"/>
            <w:r w:rsidRPr="00F04B3E">
              <w:rPr>
                <w:sz w:val="22"/>
                <w:lang w:val="ru-RU"/>
              </w:rPr>
              <w:t>энергооборудования</w:t>
            </w:r>
            <w:proofErr w:type="spellEnd"/>
            <w:r w:rsidRPr="00F04B3E">
              <w:rPr>
                <w:sz w:val="22"/>
                <w:lang w:val="ru-RU"/>
              </w:rPr>
              <w:t>,</w:t>
            </w:r>
            <w:r w:rsidRPr="00F04B3E">
              <w:rPr>
                <w:color w:val="000000" w:themeColor="text1"/>
                <w:sz w:val="22"/>
                <w:szCs w:val="22"/>
                <w:lang w:val="ru-RU" w:eastAsia="ru-RU" w:bidi="ru-RU"/>
              </w:rPr>
              <w:t xml:space="preserve"> коммуникаций, </w:t>
            </w:r>
            <w:r w:rsidRPr="00F04B3E">
              <w:rPr>
                <w:color w:val="000000" w:themeColor="text1"/>
                <w:sz w:val="22"/>
                <w:lang w:val="ru-RU" w:bidi="ru-RU"/>
              </w:rPr>
              <w:t>трубопроводов, емкостей,</w:t>
            </w:r>
            <w:r w:rsidRPr="00F04B3E">
              <w:rPr>
                <w:color w:val="000000" w:themeColor="text1"/>
                <w:sz w:val="22"/>
                <w:szCs w:val="22"/>
                <w:lang w:val="ru-RU" w:eastAsia="ru-RU" w:bidi="ru-RU"/>
              </w:rPr>
              <w:t xml:space="preserve"> невозможность осуществления деятельности персоналом Заказчика</w:t>
            </w:r>
            <w:r w:rsidRPr="00F04B3E">
              <w:rPr>
                <w:color w:val="000000" w:themeColor="text1"/>
                <w:sz w:val="22"/>
                <w:szCs w:val="22"/>
                <w:lang w:val="ru-RU" w:bidi="ru-RU"/>
              </w:rPr>
              <w:t xml:space="preserve">) </w:t>
            </w:r>
            <w:r>
              <w:rPr>
                <w:color w:val="000000" w:themeColor="text1"/>
                <w:sz w:val="22"/>
                <w:szCs w:val="22"/>
                <w:lang w:val="ru-RU" w:bidi="ru-RU"/>
              </w:rPr>
              <w:t xml:space="preserve">равно как и  </w:t>
            </w:r>
            <w:r w:rsidRPr="00F04B3E">
              <w:rPr>
                <w:color w:val="000000" w:themeColor="text1"/>
                <w:sz w:val="22"/>
                <w:szCs w:val="22"/>
                <w:lang w:val="ru-RU" w:bidi="ru-RU"/>
              </w:rPr>
              <w:t>имущества третьих лиц, за сохранность которого отвечает Заказчик</w:t>
            </w:r>
            <w:r w:rsidRPr="00F04B3E">
              <w:rPr>
                <w:sz w:val="22"/>
                <w:lang w:val="ru-RU"/>
              </w:rPr>
              <w:t>.</w:t>
            </w:r>
          </w:p>
        </w:tc>
        <w:tc>
          <w:tcPr>
            <w:tcW w:w="1015" w:type="dxa"/>
            <w:shd w:val="clear" w:color="auto" w:fill="auto"/>
            <w:vAlign w:val="center"/>
          </w:tcPr>
          <w:p w14:paraId="05F3D571" w14:textId="77777777" w:rsidR="00426D79" w:rsidRPr="00F04B3E" w:rsidRDefault="00426D79" w:rsidP="00BC1725">
            <w:pPr>
              <w:jc w:val="center"/>
              <w:rPr>
                <w:color w:val="000000" w:themeColor="text1"/>
                <w:sz w:val="22"/>
              </w:rPr>
            </w:pPr>
            <w:r w:rsidRPr="00F04B3E">
              <w:rPr>
                <w:color w:val="000000" w:themeColor="text1"/>
                <w:sz w:val="22"/>
                <w:lang w:val="ru-RU"/>
              </w:rPr>
              <w:t>4</w:t>
            </w:r>
            <w:r w:rsidRPr="00F04B3E">
              <w:rPr>
                <w:color w:val="000000" w:themeColor="text1"/>
                <w:sz w:val="22"/>
              </w:rPr>
              <w:t>0</w:t>
            </w:r>
          </w:p>
        </w:tc>
        <w:tc>
          <w:tcPr>
            <w:tcW w:w="992" w:type="dxa"/>
            <w:shd w:val="clear" w:color="auto" w:fill="auto"/>
            <w:vAlign w:val="center"/>
          </w:tcPr>
          <w:p w14:paraId="76501655" w14:textId="77777777" w:rsidR="00426D79" w:rsidRPr="00F04B3E" w:rsidRDefault="00426D79" w:rsidP="00BC1725">
            <w:pPr>
              <w:jc w:val="center"/>
              <w:rPr>
                <w:color w:val="000000" w:themeColor="text1"/>
                <w:sz w:val="22"/>
                <w:lang w:val="ru-RU"/>
              </w:rPr>
            </w:pPr>
            <w:r w:rsidRPr="00F04B3E">
              <w:rPr>
                <w:color w:val="000000" w:themeColor="text1"/>
                <w:sz w:val="22"/>
                <w:lang w:val="ru-RU"/>
              </w:rPr>
              <w:t>80</w:t>
            </w:r>
          </w:p>
        </w:tc>
        <w:tc>
          <w:tcPr>
            <w:tcW w:w="1134" w:type="dxa"/>
            <w:shd w:val="clear" w:color="auto" w:fill="auto"/>
            <w:vAlign w:val="center"/>
          </w:tcPr>
          <w:p w14:paraId="7975A340"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w:t>
            </w:r>
          </w:p>
        </w:tc>
        <w:tc>
          <w:tcPr>
            <w:tcW w:w="969" w:type="dxa"/>
            <w:shd w:val="clear" w:color="auto" w:fill="auto"/>
            <w:vAlign w:val="center"/>
          </w:tcPr>
          <w:p w14:paraId="3104CF81" w14:textId="77777777" w:rsidR="00426D79" w:rsidRPr="00F04B3E" w:rsidRDefault="00426D79" w:rsidP="00BC1725">
            <w:pPr>
              <w:jc w:val="center"/>
              <w:rPr>
                <w:color w:val="000000" w:themeColor="text1"/>
                <w:sz w:val="22"/>
                <w:lang w:val="ru-RU"/>
              </w:rPr>
            </w:pPr>
            <w:r w:rsidRPr="00F04B3E">
              <w:rPr>
                <w:color w:val="000000" w:themeColor="text1"/>
                <w:sz w:val="22"/>
                <w:lang w:val="ru-RU"/>
              </w:rPr>
              <w:t>250</w:t>
            </w:r>
          </w:p>
        </w:tc>
        <w:tc>
          <w:tcPr>
            <w:tcW w:w="1724" w:type="dxa"/>
            <w:gridSpan w:val="2"/>
            <w:shd w:val="clear" w:color="auto" w:fill="auto"/>
            <w:vAlign w:val="center"/>
          </w:tcPr>
          <w:p w14:paraId="20994814" w14:textId="77777777" w:rsidR="00426D79" w:rsidRPr="00F04B3E" w:rsidRDefault="00426D79" w:rsidP="00BC1725">
            <w:pPr>
              <w:jc w:val="center"/>
              <w:rPr>
                <w:color w:val="000000" w:themeColor="text1"/>
                <w:sz w:val="22"/>
                <w:lang w:val="ru-RU"/>
              </w:rPr>
            </w:pPr>
            <w:r w:rsidRPr="00F04B3E">
              <w:rPr>
                <w:color w:val="000000" w:themeColor="text1"/>
                <w:sz w:val="22"/>
                <w:lang w:val="ru-RU"/>
              </w:rPr>
              <w:t>500</w:t>
            </w:r>
          </w:p>
        </w:tc>
        <w:tc>
          <w:tcPr>
            <w:tcW w:w="1560" w:type="dxa"/>
            <w:shd w:val="clear" w:color="auto" w:fill="auto"/>
            <w:vAlign w:val="center"/>
          </w:tcPr>
          <w:p w14:paraId="336EF44B"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r>
      <w:tr w:rsidR="00426D79" w:rsidRPr="00561622" w14:paraId="62C0D894" w14:textId="77777777" w:rsidTr="00426D79">
        <w:trPr>
          <w:trHeight w:val="1008"/>
          <w:jc w:val="center"/>
        </w:trPr>
        <w:tc>
          <w:tcPr>
            <w:tcW w:w="704" w:type="dxa"/>
            <w:shd w:val="clear" w:color="auto" w:fill="auto"/>
            <w:vAlign w:val="center"/>
          </w:tcPr>
          <w:p w14:paraId="097CC675" w14:textId="4945124F" w:rsidR="00426D79" w:rsidRPr="00213BC8" w:rsidRDefault="00426D79" w:rsidP="00FF13A6">
            <w:pPr>
              <w:jc w:val="center"/>
              <w:rPr>
                <w:color w:val="000000" w:themeColor="text1"/>
                <w:sz w:val="22"/>
                <w:lang w:val="ru-RU"/>
              </w:rPr>
            </w:pPr>
            <w:r w:rsidRPr="00213BC8">
              <w:rPr>
                <w:color w:val="000000" w:themeColor="text1"/>
                <w:sz w:val="22"/>
                <w:lang w:val="ru-RU"/>
              </w:rPr>
              <w:lastRenderedPageBreak/>
              <w:t>1</w:t>
            </w:r>
            <w:r>
              <w:rPr>
                <w:color w:val="000000" w:themeColor="text1"/>
                <w:sz w:val="22"/>
                <w:lang w:val="ru-RU"/>
              </w:rPr>
              <w:t>4</w:t>
            </w:r>
          </w:p>
        </w:tc>
        <w:tc>
          <w:tcPr>
            <w:tcW w:w="6498" w:type="dxa"/>
            <w:shd w:val="clear" w:color="auto" w:fill="auto"/>
          </w:tcPr>
          <w:p w14:paraId="12D636A5" w14:textId="2A10FD73" w:rsidR="00426D79" w:rsidRPr="00213BC8" w:rsidRDefault="00426D79" w:rsidP="00FF13A6">
            <w:pPr>
              <w:rPr>
                <w:color w:val="000000" w:themeColor="text1"/>
                <w:sz w:val="22"/>
                <w:lang w:val="ru-RU" w:bidi="ru-RU"/>
              </w:rPr>
            </w:pPr>
            <w:r w:rsidRPr="00213BC8">
              <w:rPr>
                <w:sz w:val="22"/>
                <w:lang w:val="ru-RU"/>
              </w:rPr>
              <w:t>Непредставление, предоставление с просрочкой более 1 суток отчета(</w:t>
            </w:r>
            <w:proofErr w:type="spellStart"/>
            <w:r w:rsidRPr="00213BC8">
              <w:rPr>
                <w:sz w:val="22"/>
                <w:lang w:val="ru-RU"/>
              </w:rPr>
              <w:t>тов</w:t>
            </w:r>
            <w:proofErr w:type="spellEnd"/>
            <w:r w:rsidRPr="00213BC8">
              <w:rPr>
                <w:sz w:val="22"/>
                <w:lang w:val="ru-RU"/>
              </w:rPr>
              <w:t>), в области ПБОТОС, предусмотренных Договором</w:t>
            </w:r>
            <w:r>
              <w:rPr>
                <w:sz w:val="22"/>
                <w:lang w:val="ru-RU"/>
              </w:rPr>
              <w:t>.</w:t>
            </w:r>
            <w:r w:rsidRPr="00213BC8">
              <w:rPr>
                <w:sz w:val="22"/>
                <w:lang w:val="ru-RU"/>
              </w:rPr>
              <w:t xml:space="preserve"> </w:t>
            </w:r>
          </w:p>
        </w:tc>
        <w:tc>
          <w:tcPr>
            <w:tcW w:w="1015" w:type="dxa"/>
            <w:shd w:val="clear" w:color="auto" w:fill="auto"/>
          </w:tcPr>
          <w:p w14:paraId="3EFB1E00" w14:textId="77777777" w:rsidR="00426D79" w:rsidRPr="00213BC8" w:rsidRDefault="00426D79" w:rsidP="00FF13A6">
            <w:pPr>
              <w:jc w:val="center"/>
              <w:rPr>
                <w:color w:val="000000" w:themeColor="text1"/>
                <w:sz w:val="22"/>
                <w:lang w:val="ru-RU"/>
              </w:rPr>
            </w:pPr>
            <w:r w:rsidRPr="00213BC8">
              <w:rPr>
                <w:sz w:val="22"/>
              </w:rPr>
              <w:t>5</w:t>
            </w:r>
          </w:p>
        </w:tc>
        <w:tc>
          <w:tcPr>
            <w:tcW w:w="992" w:type="dxa"/>
            <w:shd w:val="clear" w:color="auto" w:fill="auto"/>
          </w:tcPr>
          <w:p w14:paraId="42BAB978" w14:textId="77777777" w:rsidR="00426D79" w:rsidRPr="00213BC8" w:rsidRDefault="00426D79" w:rsidP="00FF13A6">
            <w:pPr>
              <w:jc w:val="center"/>
              <w:rPr>
                <w:color w:val="000000" w:themeColor="text1"/>
                <w:sz w:val="22"/>
                <w:lang w:val="ru-RU"/>
              </w:rPr>
            </w:pPr>
            <w:r w:rsidRPr="00213BC8">
              <w:rPr>
                <w:sz w:val="22"/>
              </w:rPr>
              <w:t>10</w:t>
            </w:r>
          </w:p>
        </w:tc>
        <w:tc>
          <w:tcPr>
            <w:tcW w:w="1134" w:type="dxa"/>
            <w:shd w:val="clear" w:color="auto" w:fill="auto"/>
          </w:tcPr>
          <w:p w14:paraId="106A17C6" w14:textId="77777777" w:rsidR="00426D79" w:rsidRPr="00213BC8" w:rsidRDefault="00426D79" w:rsidP="00FF13A6">
            <w:pPr>
              <w:jc w:val="center"/>
              <w:rPr>
                <w:color w:val="000000" w:themeColor="text1"/>
                <w:sz w:val="22"/>
                <w:lang w:val="ru-RU"/>
              </w:rPr>
            </w:pPr>
            <w:r w:rsidRPr="00213BC8">
              <w:rPr>
                <w:sz w:val="22"/>
              </w:rPr>
              <w:t>15</w:t>
            </w:r>
          </w:p>
        </w:tc>
        <w:tc>
          <w:tcPr>
            <w:tcW w:w="969" w:type="dxa"/>
            <w:shd w:val="clear" w:color="auto" w:fill="auto"/>
          </w:tcPr>
          <w:p w14:paraId="511EBEFA" w14:textId="77777777" w:rsidR="00426D79" w:rsidRPr="00213BC8" w:rsidRDefault="00426D79" w:rsidP="00FF13A6">
            <w:pPr>
              <w:jc w:val="center"/>
              <w:rPr>
                <w:color w:val="000000" w:themeColor="text1"/>
                <w:sz w:val="22"/>
                <w:lang w:val="ru-RU"/>
              </w:rPr>
            </w:pPr>
            <w:r w:rsidRPr="00213BC8">
              <w:rPr>
                <w:sz w:val="22"/>
              </w:rPr>
              <w:t>20</w:t>
            </w:r>
          </w:p>
        </w:tc>
        <w:tc>
          <w:tcPr>
            <w:tcW w:w="1724" w:type="dxa"/>
            <w:gridSpan w:val="2"/>
            <w:shd w:val="clear" w:color="auto" w:fill="auto"/>
          </w:tcPr>
          <w:p w14:paraId="23915191" w14:textId="77777777" w:rsidR="00426D79" w:rsidRPr="00213BC8" w:rsidRDefault="00426D79" w:rsidP="00FF13A6">
            <w:pPr>
              <w:jc w:val="center"/>
              <w:rPr>
                <w:color w:val="000000" w:themeColor="text1"/>
                <w:sz w:val="22"/>
                <w:lang w:val="ru-RU"/>
              </w:rPr>
            </w:pPr>
            <w:r w:rsidRPr="00213BC8">
              <w:rPr>
                <w:sz w:val="22"/>
              </w:rPr>
              <w:t>30</w:t>
            </w:r>
          </w:p>
        </w:tc>
        <w:tc>
          <w:tcPr>
            <w:tcW w:w="1560" w:type="dxa"/>
            <w:shd w:val="clear" w:color="auto" w:fill="auto"/>
          </w:tcPr>
          <w:p w14:paraId="18F2EBDD" w14:textId="77777777" w:rsidR="00426D79" w:rsidRPr="00213BC8" w:rsidRDefault="00426D79" w:rsidP="00FF13A6">
            <w:pPr>
              <w:jc w:val="center"/>
              <w:rPr>
                <w:color w:val="000000" w:themeColor="text1"/>
                <w:sz w:val="22"/>
                <w:lang w:val="ru-RU"/>
              </w:rPr>
            </w:pPr>
            <w:r w:rsidRPr="00213BC8">
              <w:rPr>
                <w:sz w:val="22"/>
              </w:rPr>
              <w:t>40</w:t>
            </w:r>
          </w:p>
        </w:tc>
      </w:tr>
      <w:tr w:rsidR="00426D79" w:rsidRPr="00E86020" w14:paraId="13F08180" w14:textId="77777777" w:rsidTr="00426D79">
        <w:trPr>
          <w:trHeight w:val="300"/>
          <w:jc w:val="center"/>
        </w:trPr>
        <w:tc>
          <w:tcPr>
            <w:tcW w:w="14596" w:type="dxa"/>
            <w:gridSpan w:val="9"/>
            <w:shd w:val="clear" w:color="auto" w:fill="auto"/>
            <w:hideMark/>
          </w:tcPr>
          <w:p w14:paraId="1B4185D4" w14:textId="77777777" w:rsidR="00426D79" w:rsidRPr="00E86020" w:rsidRDefault="00426D79" w:rsidP="00FF13A6">
            <w:pPr>
              <w:rPr>
                <w:color w:val="000000" w:themeColor="text1"/>
                <w:sz w:val="22"/>
              </w:rPr>
            </w:pPr>
            <w:r>
              <w:rPr>
                <w:color w:val="000000" w:themeColor="text1"/>
                <w:sz w:val="22"/>
                <w:lang w:val="ru-RU"/>
              </w:rPr>
              <w:t>Примечания</w:t>
            </w:r>
            <w:r w:rsidRPr="00E86020">
              <w:rPr>
                <w:color w:val="000000" w:themeColor="text1"/>
                <w:sz w:val="22"/>
              </w:rPr>
              <w:t>:</w:t>
            </w:r>
          </w:p>
        </w:tc>
      </w:tr>
      <w:tr w:rsidR="00426D79" w:rsidRPr="00F24FE7" w14:paraId="42369CBC" w14:textId="77777777" w:rsidTr="00426D79">
        <w:trPr>
          <w:trHeight w:val="489"/>
          <w:jc w:val="center"/>
        </w:trPr>
        <w:tc>
          <w:tcPr>
            <w:tcW w:w="14596" w:type="dxa"/>
            <w:gridSpan w:val="9"/>
            <w:shd w:val="clear" w:color="auto" w:fill="auto"/>
            <w:hideMark/>
          </w:tcPr>
          <w:p w14:paraId="0CA4D276" w14:textId="29AB8D8B" w:rsidR="00426D79" w:rsidRPr="00E86020" w:rsidRDefault="00426D79" w:rsidP="00D9261B">
            <w:pPr>
              <w:rPr>
                <w:color w:val="000000" w:themeColor="text1"/>
                <w:sz w:val="22"/>
                <w:lang w:val="ru-RU"/>
              </w:rPr>
            </w:pPr>
            <w:r w:rsidRPr="00511BE0">
              <w:rPr>
                <w:color w:val="000000" w:themeColor="text1"/>
                <w:sz w:val="22"/>
                <w:lang w:val="ru-RU"/>
              </w:rPr>
              <w:t>1.</w:t>
            </w:r>
            <w:r w:rsidRPr="00511BE0">
              <w:rPr>
                <w:color w:val="000000" w:themeColor="text1"/>
                <w:sz w:val="22"/>
              </w:rPr>
              <w:t> </w:t>
            </w:r>
            <w:r w:rsidRPr="00511BE0">
              <w:rPr>
                <w:color w:val="000000" w:themeColor="text1"/>
                <w:sz w:val="22"/>
                <w:lang w:val="ru-RU"/>
              </w:rPr>
              <w:t>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w:t>
            </w:r>
            <w:r w:rsidRPr="00511BE0">
              <w:rPr>
                <w:color w:val="000000" w:themeColor="text1"/>
                <w:sz w:val="22"/>
                <w:lang w:val="ru-RU"/>
              </w:rPr>
              <w:t>тся за каждый факт нарушения. В случае если действие (бездействие) Подрядчика может быть квалифицировано по нескольким видам нарушений – оснований для взыскания штраф</w:t>
            </w:r>
            <w:r w:rsidR="00D9261B">
              <w:rPr>
                <w:color w:val="000000" w:themeColor="text1"/>
                <w:sz w:val="22"/>
                <w:lang w:val="ru-RU"/>
              </w:rPr>
              <w:t>ов</w:t>
            </w:r>
            <w:r w:rsidRPr="00511BE0">
              <w:rPr>
                <w:color w:val="000000" w:themeColor="text1"/>
                <w:sz w:val="22"/>
                <w:lang w:val="ru-RU"/>
              </w:rPr>
              <w:t>, 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ют</w:t>
            </w:r>
            <w:r w:rsidRPr="00511BE0">
              <w:rPr>
                <w:color w:val="000000" w:themeColor="text1"/>
                <w:sz w:val="22"/>
                <w:lang w:val="ru-RU"/>
              </w:rPr>
              <w:t>ся по одному основанию, предусматривающему наибольшую санкцию.</w:t>
            </w:r>
          </w:p>
        </w:tc>
      </w:tr>
      <w:tr w:rsidR="00426D79" w:rsidRPr="00F24FE7" w14:paraId="5DE84E1F" w14:textId="77777777" w:rsidTr="00426D79">
        <w:trPr>
          <w:trHeight w:val="541"/>
          <w:jc w:val="center"/>
        </w:trPr>
        <w:tc>
          <w:tcPr>
            <w:tcW w:w="14596" w:type="dxa"/>
            <w:gridSpan w:val="9"/>
            <w:shd w:val="clear" w:color="auto" w:fill="auto"/>
            <w:hideMark/>
          </w:tcPr>
          <w:p w14:paraId="4427BB34" w14:textId="3561D880" w:rsidR="00426D79" w:rsidRPr="00E86020" w:rsidRDefault="00426D79" w:rsidP="009F67AF">
            <w:pPr>
              <w:rPr>
                <w:color w:val="000000" w:themeColor="text1"/>
                <w:sz w:val="22"/>
                <w:lang w:val="ru-RU"/>
              </w:rPr>
            </w:pPr>
            <w:r w:rsidRPr="00E86020">
              <w:rPr>
                <w:color w:val="000000" w:themeColor="text1"/>
                <w:sz w:val="22"/>
                <w:lang w:val="ru-RU"/>
              </w:rPr>
              <w:t>2.</w:t>
            </w:r>
            <w:r w:rsidRPr="00E86020">
              <w:rPr>
                <w:color w:val="000000" w:themeColor="text1"/>
                <w:sz w:val="22"/>
              </w:rPr>
              <w:t> </w:t>
            </w:r>
            <w:r w:rsidRPr="000D12A9">
              <w:rPr>
                <w:color w:val="000000" w:themeColor="text1"/>
                <w:sz w:val="22"/>
                <w:lang w:val="ru-RU"/>
              </w:rPr>
              <w:t xml:space="preserve">В случае </w:t>
            </w:r>
            <w:r w:rsidR="00D951F5" w:rsidRPr="000D12A9">
              <w:rPr>
                <w:color w:val="000000" w:themeColor="text1"/>
                <w:sz w:val="22"/>
                <w:lang w:val="ru-RU"/>
              </w:rPr>
              <w:t>совершения</w:t>
            </w:r>
            <w:r w:rsidRPr="000D12A9">
              <w:rPr>
                <w:color w:val="000000" w:themeColor="text1"/>
                <w:sz w:val="22"/>
                <w:lang w:val="ru-RU"/>
              </w:rPr>
              <w:t xml:space="preserve"> нарушени</w:t>
            </w:r>
            <w:r w:rsidR="00D951F5" w:rsidRPr="000D12A9">
              <w:rPr>
                <w:color w:val="000000" w:themeColor="text1"/>
                <w:sz w:val="22"/>
                <w:lang w:val="ru-RU"/>
              </w:rPr>
              <w:t>я</w:t>
            </w:r>
            <w:r w:rsidRPr="000D12A9">
              <w:rPr>
                <w:color w:val="000000" w:themeColor="text1"/>
                <w:sz w:val="22"/>
                <w:lang w:val="ru-RU"/>
              </w:rPr>
              <w:t xml:space="preserve"> </w:t>
            </w:r>
            <w:r w:rsidR="00D951F5" w:rsidRPr="000D12A9">
              <w:rPr>
                <w:color w:val="000000" w:themeColor="text1"/>
                <w:sz w:val="22"/>
                <w:lang w:val="ru-RU"/>
              </w:rPr>
              <w:t>конкретными</w:t>
            </w:r>
            <w:r w:rsidRPr="000D12A9">
              <w:rPr>
                <w:color w:val="000000" w:themeColor="text1"/>
                <w:sz w:val="22"/>
                <w:lang w:val="ru-RU"/>
              </w:rPr>
              <w:t xml:space="preserve"> работниками Подрядчика, штраф</w:t>
            </w:r>
            <w:r w:rsidR="009F67AF">
              <w:rPr>
                <w:color w:val="000000" w:themeColor="text1"/>
                <w:sz w:val="22"/>
                <w:lang w:val="ru-RU"/>
              </w:rPr>
              <w:t>ы</w:t>
            </w:r>
            <w:r w:rsidRPr="000D12A9">
              <w:rPr>
                <w:color w:val="000000" w:themeColor="text1"/>
                <w:sz w:val="22"/>
                <w:lang w:val="ru-RU"/>
              </w:rPr>
              <w:t xml:space="preserve"> взыскива</w:t>
            </w:r>
            <w:r w:rsidR="009F67AF">
              <w:rPr>
                <w:color w:val="000000" w:themeColor="text1"/>
                <w:sz w:val="22"/>
                <w:lang w:val="ru-RU"/>
              </w:rPr>
              <w:t>ю</w:t>
            </w:r>
            <w:r w:rsidRPr="000D12A9">
              <w:rPr>
                <w:color w:val="000000" w:themeColor="text1"/>
                <w:sz w:val="22"/>
                <w:lang w:val="ru-RU"/>
              </w:rPr>
              <w:t xml:space="preserve">тся </w:t>
            </w:r>
            <w:r w:rsidR="007F3B45">
              <w:rPr>
                <w:color w:val="000000" w:themeColor="text1"/>
                <w:sz w:val="22"/>
                <w:lang w:val="ru-RU"/>
              </w:rPr>
              <w:t>за</w:t>
            </w:r>
            <w:r w:rsidR="007F3B45" w:rsidRPr="000D12A9">
              <w:rPr>
                <w:color w:val="000000" w:themeColor="text1"/>
                <w:sz w:val="22"/>
                <w:lang w:val="ru-RU"/>
              </w:rPr>
              <w:t xml:space="preserve"> </w:t>
            </w:r>
            <w:r w:rsidRPr="000D12A9">
              <w:rPr>
                <w:color w:val="000000" w:themeColor="text1"/>
                <w:sz w:val="22"/>
                <w:lang w:val="ru-RU"/>
              </w:rPr>
              <w:t>факт нарушени</w:t>
            </w:r>
            <w:r w:rsidR="00D951F5" w:rsidRPr="000D12A9">
              <w:rPr>
                <w:color w:val="000000" w:themeColor="text1"/>
                <w:sz w:val="22"/>
                <w:lang w:val="ru-RU"/>
              </w:rPr>
              <w:t xml:space="preserve">я, допущенного каждым </w:t>
            </w:r>
            <w:r w:rsidRPr="000D12A9">
              <w:rPr>
                <w:color w:val="000000" w:themeColor="text1"/>
                <w:sz w:val="22"/>
                <w:lang w:val="ru-RU"/>
              </w:rPr>
              <w:t>работником.</w:t>
            </w:r>
            <w:r w:rsidRPr="00E86020">
              <w:rPr>
                <w:color w:val="000000" w:themeColor="text1"/>
                <w:sz w:val="22"/>
                <w:lang w:val="ru-RU"/>
              </w:rPr>
              <w:t xml:space="preserve"> </w:t>
            </w:r>
          </w:p>
        </w:tc>
      </w:tr>
      <w:tr w:rsidR="00426D79" w:rsidRPr="00F24FE7" w14:paraId="4C0D3316" w14:textId="77777777" w:rsidTr="00426D79">
        <w:trPr>
          <w:trHeight w:val="331"/>
          <w:jc w:val="center"/>
        </w:trPr>
        <w:tc>
          <w:tcPr>
            <w:tcW w:w="14596" w:type="dxa"/>
            <w:gridSpan w:val="9"/>
            <w:shd w:val="clear" w:color="auto" w:fill="auto"/>
            <w:hideMark/>
          </w:tcPr>
          <w:p w14:paraId="3409F6D2" w14:textId="765B935A" w:rsidR="00426D79" w:rsidRPr="00E86020" w:rsidRDefault="00426D79" w:rsidP="009F67AF">
            <w:pPr>
              <w:rPr>
                <w:color w:val="000000" w:themeColor="text1"/>
                <w:sz w:val="22"/>
                <w:lang w:val="ru-RU"/>
              </w:rPr>
            </w:pPr>
            <w:r w:rsidRPr="00E86020">
              <w:rPr>
                <w:color w:val="000000" w:themeColor="text1"/>
                <w:sz w:val="22"/>
                <w:lang w:val="ru-RU"/>
              </w:rPr>
              <w:t>3. Штраф</w:t>
            </w:r>
            <w:r w:rsidR="009F67AF">
              <w:rPr>
                <w:color w:val="000000" w:themeColor="text1"/>
                <w:sz w:val="22"/>
                <w:lang w:val="ru-RU"/>
              </w:rPr>
              <w:t>ы</w:t>
            </w:r>
            <w:r w:rsidRPr="00E86020">
              <w:rPr>
                <w:color w:val="000000" w:themeColor="text1"/>
                <w:sz w:val="22"/>
                <w:lang w:val="ru-RU"/>
              </w:rPr>
              <w:t xml:space="preserve"> взыскивается сверх иных выплат, уплачиваемых в связи с причинением Заказчику убытков</w:t>
            </w:r>
            <w:r>
              <w:rPr>
                <w:color w:val="000000" w:themeColor="text1"/>
                <w:sz w:val="22"/>
                <w:lang w:val="ru-RU"/>
              </w:rPr>
              <w:t>.</w:t>
            </w:r>
          </w:p>
        </w:tc>
      </w:tr>
      <w:tr w:rsidR="00426D79" w:rsidRPr="00F24FE7" w14:paraId="66A95BDD" w14:textId="77777777" w:rsidTr="00426D79">
        <w:trPr>
          <w:trHeight w:val="683"/>
          <w:jc w:val="center"/>
        </w:trPr>
        <w:tc>
          <w:tcPr>
            <w:tcW w:w="14596" w:type="dxa"/>
            <w:gridSpan w:val="9"/>
            <w:shd w:val="clear" w:color="auto" w:fill="auto"/>
            <w:hideMark/>
          </w:tcPr>
          <w:p w14:paraId="316DB06E" w14:textId="60A5AFDD" w:rsidR="00426D79" w:rsidRPr="00962AE3" w:rsidRDefault="00426D79" w:rsidP="00C36811">
            <w:pPr>
              <w:rPr>
                <w:color w:val="000000" w:themeColor="text1"/>
                <w:sz w:val="22"/>
                <w:lang w:val="ru-RU"/>
              </w:rPr>
            </w:pPr>
            <w:r w:rsidRPr="00E86020">
              <w:rPr>
                <w:color w:val="000000" w:themeColor="text1"/>
                <w:sz w:val="22"/>
                <w:lang w:val="ru-RU"/>
              </w:rPr>
              <w:t>4.</w:t>
            </w:r>
            <w:r w:rsidRPr="00E86020">
              <w:rPr>
                <w:color w:val="000000" w:themeColor="text1"/>
                <w:sz w:val="22"/>
              </w:rPr>
              <w:t> </w:t>
            </w:r>
            <w:r w:rsidRPr="00E86020">
              <w:rPr>
                <w:color w:val="000000" w:themeColor="text1"/>
                <w:sz w:val="22"/>
                <w:lang w:val="ru-RU"/>
              </w:rPr>
              <w:t xml:space="preserve">По тексту </w:t>
            </w:r>
            <w:r w:rsidR="00B03769">
              <w:rPr>
                <w:color w:val="000000" w:themeColor="text1"/>
                <w:sz w:val="22"/>
                <w:lang w:val="ru-RU"/>
              </w:rPr>
              <w:t>настоящего п</w:t>
            </w:r>
            <w:r w:rsidRPr="00E86020">
              <w:rPr>
                <w:color w:val="000000" w:themeColor="text1"/>
                <w:sz w:val="22"/>
                <w:lang w:val="ru-RU"/>
              </w:rPr>
              <w:t>еречня</w:t>
            </w:r>
            <w:r w:rsidR="00B03769">
              <w:rPr>
                <w:color w:val="000000" w:themeColor="text1"/>
                <w:sz w:val="22"/>
                <w:lang w:val="ru-RU"/>
              </w:rPr>
              <w:t xml:space="preserve"> </w:t>
            </w:r>
            <w:r w:rsidR="009F67AF">
              <w:rPr>
                <w:color w:val="000000" w:themeColor="text1"/>
                <w:sz w:val="22"/>
                <w:lang w:val="ru-RU"/>
              </w:rPr>
              <w:t>штрафов</w:t>
            </w:r>
            <w:r w:rsidRPr="00E86020">
              <w:rPr>
                <w:color w:val="000000" w:themeColor="text1"/>
                <w:sz w:val="22"/>
                <w:lang w:val="ru-RU"/>
              </w:rPr>
              <w:t xml:space="preserve"> понятием </w:t>
            </w:r>
            <w:r>
              <w:rPr>
                <w:color w:val="000000" w:themeColor="text1"/>
                <w:sz w:val="22"/>
                <w:lang w:val="ru-RU"/>
              </w:rPr>
              <w:t>«Подрядчик»</w:t>
            </w:r>
            <w:r w:rsidR="00C36811">
              <w:rPr>
                <w:color w:val="000000" w:themeColor="text1"/>
                <w:sz w:val="22"/>
                <w:lang w:val="ru-RU"/>
              </w:rPr>
              <w:t xml:space="preserve"> </w:t>
            </w:r>
            <w:r>
              <w:rPr>
                <w:color w:val="000000" w:themeColor="text1"/>
                <w:sz w:val="22"/>
                <w:lang w:val="ru-RU"/>
              </w:rPr>
              <w:t xml:space="preserve">/ </w:t>
            </w:r>
            <w:r w:rsidRPr="00E86020">
              <w:rPr>
                <w:color w:val="000000" w:themeColor="text1"/>
                <w:sz w:val="22"/>
                <w:lang w:val="ru-RU"/>
              </w:rPr>
              <w:t>«работник</w:t>
            </w:r>
            <w:r>
              <w:rPr>
                <w:color w:val="000000" w:themeColor="text1"/>
                <w:sz w:val="22"/>
                <w:lang w:val="ru-RU"/>
              </w:rPr>
              <w:t>/персонал</w:t>
            </w:r>
            <w:r w:rsidRPr="00E86020">
              <w:rPr>
                <w:color w:val="000000" w:themeColor="text1"/>
                <w:sz w:val="22"/>
                <w:lang w:val="ru-RU"/>
              </w:rPr>
              <w:t xml:space="preserve"> Подрядной организации</w:t>
            </w:r>
            <w:r>
              <w:rPr>
                <w:color w:val="000000" w:themeColor="text1"/>
                <w:sz w:val="22"/>
                <w:lang w:val="ru-RU"/>
              </w:rPr>
              <w:t>/Подрядчика</w:t>
            </w:r>
            <w:r w:rsidRPr="00E86020">
              <w:rPr>
                <w:color w:val="000000" w:themeColor="text1"/>
                <w:sz w:val="22"/>
                <w:lang w:val="ru-RU"/>
              </w:rPr>
              <w:t>» охватывается перечень лиц, включая лиц, с которыми Подрядчик, контрагент Подрядчика заключил</w:t>
            </w:r>
            <w:r w:rsidR="00D9261B">
              <w:rPr>
                <w:color w:val="000000" w:themeColor="text1"/>
                <w:sz w:val="22"/>
                <w:lang w:val="ru-RU"/>
              </w:rPr>
              <w:t>и</w:t>
            </w:r>
            <w:r w:rsidRPr="00E86020">
              <w:rPr>
                <w:color w:val="000000" w:themeColor="text1"/>
                <w:sz w:val="22"/>
                <w:lang w:val="ru-RU"/>
              </w:rPr>
              <w:t xml:space="preserve"> трудовой договор, гражданско-правовой договор, иные лица, которые выполняют для Подрядчика/контрагента Подрядчика работы</w:t>
            </w:r>
            <w:r w:rsidR="00C16DB4">
              <w:rPr>
                <w:color w:val="000000" w:themeColor="text1"/>
                <w:sz w:val="22"/>
                <w:lang w:val="ru-RU"/>
              </w:rPr>
              <w:t xml:space="preserve"> / услуги</w:t>
            </w:r>
            <w:r w:rsidRPr="00E86020">
              <w:rPr>
                <w:color w:val="000000" w:themeColor="text1"/>
                <w:sz w:val="22"/>
                <w:lang w:val="ru-RU"/>
              </w:rPr>
              <w:t xml:space="preserve"> на объектах Заказчика.</w:t>
            </w:r>
          </w:p>
        </w:tc>
      </w:tr>
      <w:tr w:rsidR="00426D79" w:rsidRPr="00F24FE7" w14:paraId="4BC3EDB4" w14:textId="77777777" w:rsidTr="00426D79">
        <w:trPr>
          <w:trHeight w:val="553"/>
          <w:jc w:val="center"/>
        </w:trPr>
        <w:tc>
          <w:tcPr>
            <w:tcW w:w="14596" w:type="dxa"/>
            <w:gridSpan w:val="9"/>
            <w:shd w:val="clear" w:color="auto" w:fill="auto"/>
            <w:hideMark/>
          </w:tcPr>
          <w:p w14:paraId="0A360D7F" w14:textId="0431C70D" w:rsidR="00426D79" w:rsidRPr="00E86020" w:rsidRDefault="00426D79" w:rsidP="009F67AF">
            <w:pPr>
              <w:rPr>
                <w:color w:val="000000" w:themeColor="text1"/>
                <w:sz w:val="22"/>
                <w:lang w:val="ru-RU"/>
              </w:rPr>
            </w:pPr>
            <w:r w:rsidRPr="00E86020">
              <w:rPr>
                <w:color w:val="000000" w:themeColor="text1"/>
                <w:sz w:val="22"/>
                <w:lang w:val="ru-RU"/>
              </w:rPr>
              <w:t>5</w:t>
            </w:r>
            <w:r w:rsidRPr="00962AE3">
              <w:rPr>
                <w:color w:val="000000" w:themeColor="text1"/>
                <w:sz w:val="22"/>
                <w:lang w:val="ru-RU"/>
              </w:rPr>
              <w:t xml:space="preserve">. По тексту </w:t>
            </w:r>
            <w:r>
              <w:rPr>
                <w:color w:val="000000" w:themeColor="text1"/>
                <w:sz w:val="22"/>
                <w:lang w:val="ru-RU"/>
              </w:rPr>
              <w:t>настоящего п</w:t>
            </w:r>
            <w:r w:rsidRPr="00962AE3">
              <w:rPr>
                <w:color w:val="000000" w:themeColor="text1"/>
                <w:sz w:val="22"/>
                <w:lang w:val="ru-RU"/>
              </w:rPr>
              <w:t>еречня</w:t>
            </w:r>
            <w:r>
              <w:rPr>
                <w:color w:val="000000" w:themeColor="text1"/>
                <w:sz w:val="22"/>
                <w:lang w:val="ru-RU"/>
              </w:rPr>
              <w:t xml:space="preserve"> </w:t>
            </w:r>
            <w:r w:rsidR="009F67AF">
              <w:rPr>
                <w:color w:val="000000" w:themeColor="text1"/>
                <w:sz w:val="22"/>
                <w:lang w:val="ru-RU"/>
              </w:rPr>
              <w:t>штрафов</w:t>
            </w:r>
            <w:r w:rsidRPr="00962AE3">
              <w:rPr>
                <w:color w:val="000000" w:themeColor="text1"/>
                <w:sz w:val="22"/>
                <w:lang w:val="ru-RU"/>
              </w:rPr>
              <w:t xml:space="preserve"> понятием «ПБОТОС» охватывается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tc>
      </w:tr>
      <w:tr w:rsidR="00426D79" w:rsidRPr="00F24FE7" w14:paraId="005044AE" w14:textId="77777777" w:rsidTr="00426D79">
        <w:trPr>
          <w:trHeight w:val="490"/>
          <w:jc w:val="center"/>
        </w:trPr>
        <w:tc>
          <w:tcPr>
            <w:tcW w:w="14596" w:type="dxa"/>
            <w:gridSpan w:val="9"/>
            <w:shd w:val="clear" w:color="auto" w:fill="auto"/>
            <w:hideMark/>
          </w:tcPr>
          <w:p w14:paraId="36830076" w14:textId="14A4B988" w:rsidR="00426D79" w:rsidRPr="00F04B3E" w:rsidRDefault="00426D79" w:rsidP="00762B45">
            <w:pPr>
              <w:rPr>
                <w:strike/>
                <w:sz w:val="22"/>
                <w:lang w:val="ru-RU"/>
              </w:rPr>
            </w:pPr>
            <w:r w:rsidRPr="00F04B3E">
              <w:rPr>
                <w:sz w:val="22"/>
                <w:lang w:val="ru-RU"/>
              </w:rPr>
              <w:t>6.</w:t>
            </w:r>
            <w:r w:rsidR="00762B45">
              <w:rPr>
                <w:sz w:val="22"/>
                <w:lang w:val="ru-RU"/>
              </w:rPr>
              <w:t xml:space="preserve"> </w:t>
            </w:r>
            <w:r w:rsidRPr="00F04B3E">
              <w:rPr>
                <w:sz w:val="22"/>
                <w:lang w:val="ru-RU"/>
              </w:rPr>
              <w:t>Подрядчик отвечает за нарушения Субподрядчиков, иных третьих лиц, выполняющих работы на производственных объектах или лицензионных участках Заказчика, как за свои собственные.</w:t>
            </w:r>
          </w:p>
        </w:tc>
      </w:tr>
      <w:tr w:rsidR="00426D79" w:rsidRPr="00F24FE7" w14:paraId="61009AC0" w14:textId="77777777" w:rsidTr="00426D79">
        <w:trPr>
          <w:trHeight w:val="478"/>
          <w:jc w:val="center"/>
        </w:trPr>
        <w:tc>
          <w:tcPr>
            <w:tcW w:w="14596" w:type="dxa"/>
            <w:gridSpan w:val="9"/>
            <w:shd w:val="clear" w:color="auto" w:fill="auto"/>
          </w:tcPr>
          <w:p w14:paraId="22678780" w14:textId="423E8826" w:rsidR="00426D79" w:rsidRPr="00F04B3E" w:rsidRDefault="00426D79" w:rsidP="009F67AF">
            <w:pPr>
              <w:rPr>
                <w:sz w:val="22"/>
                <w:lang w:val="ru-RU"/>
              </w:rPr>
            </w:pPr>
            <w:r w:rsidRPr="00F04B3E">
              <w:rPr>
                <w:sz w:val="22"/>
                <w:lang w:val="ru-RU"/>
              </w:rPr>
              <w:t>7. Установленные выше размеры штраф</w:t>
            </w:r>
            <w:r w:rsidR="009F67AF">
              <w:rPr>
                <w:sz w:val="22"/>
                <w:lang w:val="ru-RU"/>
              </w:rPr>
              <w:t>ов</w:t>
            </w:r>
            <w:r w:rsidRPr="00F04B3E">
              <w:rPr>
                <w:sz w:val="22"/>
                <w:lang w:val="ru-RU"/>
              </w:rPr>
              <w:t xml:space="preserve"> применяются в 1,5 – кратном размере, если в течение шести месяцев, предшествовавших совершению нарушения, Подрядчиком совершались аналогичные нарушения, независимо от направления Заказчиком требований об уплате штраф</w:t>
            </w:r>
            <w:r w:rsidR="009F67AF">
              <w:rPr>
                <w:sz w:val="22"/>
                <w:lang w:val="ru-RU"/>
              </w:rPr>
              <w:t>ов</w:t>
            </w:r>
            <w:r w:rsidRPr="00F04B3E">
              <w:rPr>
                <w:sz w:val="22"/>
                <w:lang w:val="ru-RU"/>
              </w:rPr>
              <w:t xml:space="preserve"> за ранее допущенные нарушения</w:t>
            </w:r>
            <w:r w:rsidR="007F3B45">
              <w:rPr>
                <w:sz w:val="22"/>
                <w:lang w:val="ru-RU"/>
              </w:rPr>
              <w:t xml:space="preserve">, за исключением случая, оговоренного в п. </w:t>
            </w:r>
            <w:r w:rsidR="007C3C1A">
              <w:rPr>
                <w:sz w:val="22"/>
                <w:lang w:val="ru-RU"/>
              </w:rPr>
              <w:t>10</w:t>
            </w:r>
            <w:r w:rsidR="007F3B45">
              <w:rPr>
                <w:sz w:val="22"/>
                <w:lang w:val="ru-RU"/>
              </w:rPr>
              <w:t xml:space="preserve"> настоящего перечня </w:t>
            </w:r>
            <w:r w:rsidR="009F67AF">
              <w:rPr>
                <w:sz w:val="22"/>
                <w:lang w:val="ru-RU"/>
              </w:rPr>
              <w:t>штрафов</w:t>
            </w:r>
            <w:r w:rsidR="007F3B45">
              <w:rPr>
                <w:sz w:val="22"/>
                <w:lang w:val="ru-RU"/>
              </w:rPr>
              <w:t>.</w:t>
            </w:r>
          </w:p>
        </w:tc>
      </w:tr>
      <w:tr w:rsidR="00426D79" w:rsidRPr="00F24FE7" w14:paraId="4890A46F" w14:textId="77777777" w:rsidTr="00426D79">
        <w:trPr>
          <w:trHeight w:val="1695"/>
          <w:jc w:val="center"/>
        </w:trPr>
        <w:tc>
          <w:tcPr>
            <w:tcW w:w="14596" w:type="dxa"/>
            <w:gridSpan w:val="9"/>
            <w:shd w:val="clear" w:color="auto" w:fill="auto"/>
            <w:hideMark/>
          </w:tcPr>
          <w:p w14:paraId="6F3D9AE1" w14:textId="27373538" w:rsidR="00426D79" w:rsidRPr="00F04B3E" w:rsidRDefault="00426D79" w:rsidP="00FF13A6">
            <w:pPr>
              <w:rPr>
                <w:sz w:val="22"/>
                <w:lang w:val="ru-RU"/>
              </w:rPr>
            </w:pPr>
            <w:r w:rsidRPr="00F04B3E">
              <w:rPr>
                <w:sz w:val="22"/>
                <w:lang w:val="ru-RU"/>
              </w:rPr>
              <w:t>8. Факт нарушения устанавливается актом, подписанным куратором договора, специалистом службы ПБОТОС и/или работником Заказчика, осуществляющ</w:t>
            </w:r>
            <w:r>
              <w:rPr>
                <w:sz w:val="22"/>
                <w:lang w:val="ru-RU"/>
              </w:rPr>
              <w:t>им</w:t>
            </w:r>
            <w:r w:rsidRPr="00F04B3E">
              <w:rPr>
                <w:sz w:val="22"/>
                <w:lang w:val="ru-RU"/>
              </w:rPr>
              <w:t xml:space="preserve"> производственный контроль, либо третьим лицом, привлеченным Заказчиком для осуществления контроля (супервайзеры, лица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w:t>
            </w:r>
          </w:p>
          <w:p w14:paraId="296B8F7E" w14:textId="77777777" w:rsidR="00426D79" w:rsidRPr="00F04B3E" w:rsidRDefault="00426D79" w:rsidP="00FF13A6">
            <w:pPr>
              <w:rPr>
                <w:sz w:val="22"/>
                <w:lang w:val="ru-RU"/>
              </w:rPr>
            </w:pPr>
            <w:r w:rsidRPr="00F04B3E">
              <w:rPr>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 (-ей).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426D79" w:rsidRPr="00F24FE7" w14:paraId="01A38F56" w14:textId="77777777" w:rsidTr="00426D79">
        <w:trPr>
          <w:trHeight w:val="1550"/>
          <w:jc w:val="center"/>
        </w:trPr>
        <w:tc>
          <w:tcPr>
            <w:tcW w:w="14596" w:type="dxa"/>
            <w:gridSpan w:val="9"/>
            <w:shd w:val="clear" w:color="auto" w:fill="auto"/>
            <w:hideMark/>
          </w:tcPr>
          <w:p w14:paraId="70011182" w14:textId="1D18FA24" w:rsidR="00426D79" w:rsidRPr="00F04B3E" w:rsidRDefault="00426D79" w:rsidP="00FF13A6">
            <w:pPr>
              <w:rPr>
                <w:sz w:val="22"/>
                <w:lang w:val="ru-RU"/>
              </w:rPr>
            </w:pPr>
            <w:r w:rsidRPr="00F04B3E">
              <w:rPr>
                <w:sz w:val="22"/>
                <w:lang w:val="ru-RU"/>
              </w:rPr>
              <w:t xml:space="preserve">9. </w:t>
            </w:r>
            <w:r w:rsidR="00406BB4">
              <w:rPr>
                <w:sz w:val="22"/>
                <w:lang w:val="ru-RU"/>
              </w:rPr>
              <w:t>Ф</w:t>
            </w:r>
            <w:r w:rsidRPr="00F04B3E">
              <w:rPr>
                <w:sz w:val="22"/>
                <w:lang w:val="ru-RU"/>
              </w:rPr>
              <w:t>акт нарушения может быть</w:t>
            </w:r>
            <w:r w:rsidR="00406BB4">
              <w:rPr>
                <w:sz w:val="22"/>
                <w:lang w:val="ru-RU"/>
              </w:rPr>
              <w:t xml:space="preserve"> также подтвержден иным документом, </w:t>
            </w:r>
            <w:r w:rsidR="00406BB4" w:rsidRPr="00406BB4">
              <w:rPr>
                <w:sz w:val="22"/>
                <w:lang w:val="ru-RU"/>
              </w:rPr>
              <w:t xml:space="preserve">в том числе, но не ограничиваясь: </w:t>
            </w:r>
          </w:p>
          <w:p w14:paraId="7409AA99" w14:textId="77777777" w:rsidR="00426D79" w:rsidRPr="00F04B3E" w:rsidRDefault="00426D79" w:rsidP="00FF13A6">
            <w:pPr>
              <w:rPr>
                <w:sz w:val="22"/>
                <w:lang w:val="ru-RU"/>
              </w:rPr>
            </w:pPr>
            <w:r w:rsidRPr="00F04B3E">
              <w:rPr>
                <w:sz w:val="22"/>
                <w:lang w:val="ru-RU"/>
              </w:rPr>
              <w:t>- актом – предписанием куратора договора, специалистом ПБОТОС, специалистом Заказчика, осуществляющим производственный контроль;</w:t>
            </w:r>
          </w:p>
          <w:p w14:paraId="31E2B1E2" w14:textId="77777777" w:rsidR="00426D79" w:rsidRPr="00F04B3E" w:rsidRDefault="00426D79" w:rsidP="00FF13A6">
            <w:pPr>
              <w:rPr>
                <w:b/>
                <w:sz w:val="22"/>
                <w:lang w:val="ru-RU"/>
              </w:rPr>
            </w:pPr>
            <w:r w:rsidRPr="00F04B3E">
              <w:rPr>
                <w:b/>
                <w:sz w:val="22"/>
                <w:lang w:val="ru-RU"/>
              </w:rPr>
              <w:t xml:space="preserve">- </w:t>
            </w:r>
            <w:r w:rsidRPr="00F04B3E">
              <w:rPr>
                <w:sz w:val="22"/>
                <w:lang w:val="ru-RU"/>
              </w:rPr>
              <w:t>постановлением о приостановке работ, выданным куратором договора, специалистом ПБОТОС, специалистом Заказчика, осуществляющим производственный контроль;</w:t>
            </w:r>
          </w:p>
          <w:p w14:paraId="60CF0025" w14:textId="77777777" w:rsidR="00426D79" w:rsidRPr="00F04B3E" w:rsidRDefault="00426D79" w:rsidP="00FF13A6">
            <w:pPr>
              <w:rPr>
                <w:sz w:val="22"/>
                <w:lang w:val="ru-RU"/>
              </w:rPr>
            </w:pPr>
            <w:r w:rsidRPr="00F04B3E">
              <w:rPr>
                <w:sz w:val="22"/>
                <w:lang w:val="ru-RU"/>
              </w:rPr>
              <w:t>- актом расследования причин происшествия, составленным комиссией по расследованию происшествия Заказчика с участием представителей Подрядчика;</w:t>
            </w:r>
          </w:p>
          <w:p w14:paraId="00456B81" w14:textId="77777777" w:rsidR="00426D79" w:rsidRPr="00F04B3E" w:rsidRDefault="00426D79" w:rsidP="00FF13A6">
            <w:pPr>
              <w:rPr>
                <w:sz w:val="22"/>
                <w:lang w:val="ru-RU"/>
              </w:rPr>
            </w:pPr>
            <w:r w:rsidRPr="00F04B3E">
              <w:rPr>
                <w:sz w:val="22"/>
                <w:lang w:val="ru-RU"/>
              </w:rPr>
              <w:t>- соответствующим актом или предписанием контролирующих и надзорных органов.</w:t>
            </w:r>
          </w:p>
        </w:tc>
      </w:tr>
      <w:tr w:rsidR="00426D79" w:rsidRPr="00F24FE7" w14:paraId="4FA7C000" w14:textId="77777777" w:rsidTr="00426D79">
        <w:trPr>
          <w:trHeight w:val="213"/>
          <w:jc w:val="center"/>
        </w:trPr>
        <w:tc>
          <w:tcPr>
            <w:tcW w:w="14596" w:type="dxa"/>
            <w:gridSpan w:val="9"/>
            <w:shd w:val="clear" w:color="auto" w:fill="auto"/>
            <w:hideMark/>
          </w:tcPr>
          <w:p w14:paraId="7ABE8535" w14:textId="62410560" w:rsidR="00426D79" w:rsidRPr="00E86020" w:rsidRDefault="00426D79" w:rsidP="009F67AF">
            <w:pPr>
              <w:rPr>
                <w:color w:val="000000" w:themeColor="text1"/>
                <w:sz w:val="22"/>
                <w:lang w:val="ru-RU"/>
              </w:rPr>
            </w:pPr>
            <w:r>
              <w:rPr>
                <w:color w:val="000000" w:themeColor="text1"/>
                <w:sz w:val="22"/>
                <w:lang w:val="ru-RU"/>
              </w:rPr>
              <w:t>10</w:t>
            </w:r>
            <w:r w:rsidRPr="00E86020">
              <w:rPr>
                <w:color w:val="000000" w:themeColor="text1"/>
                <w:sz w:val="22"/>
                <w:lang w:val="ru-RU"/>
              </w:rPr>
              <w:t>. В случае противоречий между условиями Договора и условиями настоящего Приложения применению подлежат условия настоящего Приложения</w:t>
            </w:r>
            <w:r w:rsidR="009F4120">
              <w:rPr>
                <w:color w:val="000000" w:themeColor="text1"/>
                <w:sz w:val="22"/>
                <w:lang w:val="ru-RU"/>
              </w:rPr>
              <w:t xml:space="preserve"> (с учетом оговорки по п. 4 перечня </w:t>
            </w:r>
            <w:r w:rsidR="009F67AF">
              <w:rPr>
                <w:color w:val="000000" w:themeColor="text1"/>
                <w:sz w:val="22"/>
                <w:lang w:val="ru-RU"/>
              </w:rPr>
              <w:t>штрафов</w:t>
            </w:r>
            <w:r w:rsidR="009F4120">
              <w:rPr>
                <w:color w:val="000000" w:themeColor="text1"/>
                <w:sz w:val="22"/>
                <w:lang w:val="ru-RU"/>
              </w:rPr>
              <w:t>)</w:t>
            </w:r>
            <w:r w:rsidRPr="00E86020">
              <w:rPr>
                <w:color w:val="000000" w:themeColor="text1"/>
                <w:sz w:val="22"/>
                <w:lang w:val="ru-RU"/>
              </w:rPr>
              <w:t>.</w:t>
            </w:r>
          </w:p>
        </w:tc>
      </w:tr>
      <w:tr w:rsidR="00426D79" w:rsidRPr="00F24FE7" w14:paraId="477EE569" w14:textId="77777777" w:rsidTr="00426D79">
        <w:trPr>
          <w:trHeight w:val="814"/>
          <w:jc w:val="center"/>
        </w:trPr>
        <w:tc>
          <w:tcPr>
            <w:tcW w:w="14596" w:type="dxa"/>
            <w:gridSpan w:val="9"/>
            <w:shd w:val="clear" w:color="auto" w:fill="auto"/>
            <w:hideMark/>
          </w:tcPr>
          <w:p w14:paraId="717DAA78" w14:textId="64812AD6" w:rsidR="00452D7D" w:rsidRPr="00E86020" w:rsidRDefault="00426D79" w:rsidP="007C3C1A">
            <w:pPr>
              <w:rPr>
                <w:color w:val="000000" w:themeColor="text1"/>
                <w:sz w:val="22"/>
                <w:lang w:val="ru-RU"/>
              </w:rPr>
            </w:pPr>
            <w:r>
              <w:rPr>
                <w:color w:val="000000" w:themeColor="text1"/>
                <w:sz w:val="22"/>
                <w:lang w:val="ru-RU"/>
              </w:rPr>
              <w:lastRenderedPageBreak/>
              <w:t>11</w:t>
            </w:r>
            <w:r w:rsidRPr="00E86020">
              <w:rPr>
                <w:color w:val="000000" w:themeColor="text1"/>
                <w:sz w:val="22"/>
                <w:lang w:val="ru-RU"/>
              </w:rPr>
              <w:t xml:space="preserve">. </w:t>
            </w:r>
            <w:r w:rsidRPr="00E86020">
              <w:rPr>
                <w:color w:val="000000" w:themeColor="text1"/>
                <w:sz w:val="22"/>
                <w:szCs w:val="22"/>
                <w:lang w:val="ru-RU"/>
              </w:rPr>
              <w:t xml:space="preserve">Стороны договорились о возможности прекращения обязательств Подрядчика по оплате </w:t>
            </w:r>
            <w:r w:rsidR="009F67AF">
              <w:rPr>
                <w:color w:val="000000" w:themeColor="text1"/>
                <w:sz w:val="22"/>
                <w:szCs w:val="22"/>
                <w:lang w:val="ru-RU"/>
              </w:rPr>
              <w:t xml:space="preserve">Заказчику </w:t>
            </w:r>
            <w:r w:rsidR="00D332EA">
              <w:rPr>
                <w:color w:val="000000" w:themeColor="text1"/>
                <w:sz w:val="22"/>
                <w:szCs w:val="22"/>
                <w:lang w:val="ru-RU"/>
              </w:rPr>
              <w:t>штрафов, предусмотренных настоящим Приложением,</w:t>
            </w:r>
            <w:r w:rsidRPr="00E86020">
              <w:rPr>
                <w:color w:val="000000" w:themeColor="text1"/>
                <w:sz w:val="22"/>
                <w:szCs w:val="22"/>
                <w:lang w:val="ru-RU"/>
              </w:rPr>
              <w:t xml:space="preserve"> путем </w:t>
            </w:r>
            <w:r w:rsidR="00452D7D">
              <w:rPr>
                <w:color w:val="000000" w:themeColor="text1"/>
                <w:sz w:val="22"/>
                <w:szCs w:val="22"/>
                <w:lang w:val="ru-RU"/>
              </w:rPr>
              <w:t>уменьшения</w:t>
            </w:r>
            <w:r w:rsidRPr="00E86020">
              <w:rPr>
                <w:color w:val="000000" w:themeColor="text1"/>
                <w:sz w:val="22"/>
                <w:szCs w:val="22"/>
                <w:lang w:val="ru-RU"/>
              </w:rPr>
              <w:t xml:space="preserve"> </w:t>
            </w:r>
            <w:r w:rsidR="00452D7D" w:rsidRPr="000D12A9">
              <w:rPr>
                <w:color w:val="000000" w:themeColor="text1"/>
                <w:sz w:val="22"/>
                <w:szCs w:val="22"/>
                <w:lang w:val="ru-RU"/>
              </w:rPr>
              <w:t>подлеж</w:t>
            </w:r>
            <w:r w:rsidR="00452D7D" w:rsidRPr="00452D7D">
              <w:rPr>
                <w:color w:val="000000" w:themeColor="text1"/>
                <w:sz w:val="22"/>
                <w:szCs w:val="22"/>
                <w:lang w:val="ru-RU"/>
              </w:rPr>
              <w:t>ащ</w:t>
            </w:r>
            <w:r w:rsidR="00582F9F">
              <w:rPr>
                <w:color w:val="000000" w:themeColor="text1"/>
                <w:sz w:val="22"/>
                <w:szCs w:val="22"/>
                <w:lang w:val="ru-RU"/>
              </w:rPr>
              <w:t>их</w:t>
            </w:r>
            <w:r w:rsidR="00452D7D" w:rsidRPr="00452D7D">
              <w:rPr>
                <w:color w:val="000000" w:themeColor="text1"/>
                <w:sz w:val="22"/>
                <w:szCs w:val="22"/>
                <w:lang w:val="ru-RU"/>
              </w:rPr>
              <w:t xml:space="preserve"> </w:t>
            </w:r>
            <w:ins w:id="2" w:author="Замышляева Светлана Валерьевна" w:date="2021-10-05T09:04:00Z">
              <w:r w:rsidR="009F67AF">
                <w:rPr>
                  <w:color w:val="000000" w:themeColor="text1"/>
                  <w:sz w:val="22"/>
                  <w:szCs w:val="22"/>
                  <w:lang w:val="ru-RU"/>
                </w:rPr>
                <w:t>о</w:t>
              </w:r>
            </w:ins>
            <w:r w:rsidR="00452D7D" w:rsidRPr="00452D7D">
              <w:rPr>
                <w:color w:val="000000" w:themeColor="text1"/>
                <w:sz w:val="22"/>
                <w:szCs w:val="22"/>
                <w:lang w:val="ru-RU"/>
              </w:rPr>
              <w:t xml:space="preserve">плате Подрядчику </w:t>
            </w:r>
            <w:r w:rsidR="00582F9F">
              <w:rPr>
                <w:color w:val="000000" w:themeColor="text1"/>
                <w:sz w:val="22"/>
                <w:szCs w:val="22"/>
                <w:lang w:val="ru-RU"/>
              </w:rPr>
              <w:t xml:space="preserve">Заказчиком </w:t>
            </w:r>
            <w:r w:rsidR="00452D7D" w:rsidRPr="00452D7D">
              <w:rPr>
                <w:color w:val="000000" w:themeColor="text1"/>
                <w:sz w:val="22"/>
                <w:szCs w:val="22"/>
                <w:lang w:val="ru-RU"/>
              </w:rPr>
              <w:t>стоимости</w:t>
            </w:r>
            <w:r w:rsidR="00452D7D" w:rsidRPr="000D12A9">
              <w:rPr>
                <w:color w:val="000000" w:themeColor="text1"/>
                <w:sz w:val="22"/>
                <w:szCs w:val="22"/>
                <w:lang w:val="ru-RU"/>
              </w:rPr>
              <w:t xml:space="preserve"> работ</w:t>
            </w:r>
            <w:r>
              <w:rPr>
                <w:color w:val="000000" w:themeColor="text1"/>
                <w:sz w:val="22"/>
                <w:szCs w:val="22"/>
                <w:lang w:val="ru-RU"/>
              </w:rPr>
              <w:t>/услуг</w:t>
            </w:r>
            <w:r w:rsidRPr="00E86020">
              <w:rPr>
                <w:color w:val="000000" w:themeColor="text1"/>
                <w:sz w:val="22"/>
                <w:szCs w:val="22"/>
                <w:lang w:val="ru-RU"/>
              </w:rPr>
              <w:t xml:space="preserve"> по Договору</w:t>
            </w:r>
            <w:r w:rsidR="00582F9F">
              <w:rPr>
                <w:color w:val="000000" w:themeColor="text1"/>
                <w:sz w:val="22"/>
                <w:szCs w:val="22"/>
                <w:lang w:val="ru-RU"/>
              </w:rPr>
              <w:t xml:space="preserve"> </w:t>
            </w:r>
            <w:r w:rsidR="00582F9F" w:rsidRPr="000D12A9">
              <w:rPr>
                <w:lang w:val="ru-RU"/>
              </w:rPr>
              <w:t>(</w:t>
            </w:r>
            <w:r w:rsidR="00582F9F" w:rsidRPr="000D12A9">
              <w:rPr>
                <w:sz w:val="22"/>
                <w:szCs w:val="22"/>
                <w:lang w:val="ru-RU"/>
              </w:rPr>
              <w:t>включая суммы гарантийных удержаний), сумм неустойки (штрафов, пени), убытков</w:t>
            </w:r>
            <w:r w:rsidRPr="00582F9F">
              <w:rPr>
                <w:color w:val="000000" w:themeColor="text1"/>
                <w:sz w:val="22"/>
                <w:szCs w:val="22"/>
                <w:lang w:val="ru-RU"/>
              </w:rPr>
              <w:t xml:space="preserve">. </w:t>
            </w:r>
            <w:r w:rsidR="00452D7D" w:rsidRPr="000D12A9">
              <w:rPr>
                <w:color w:val="000000" w:themeColor="text1"/>
                <w:sz w:val="22"/>
                <w:szCs w:val="22"/>
                <w:lang w:val="ru-RU"/>
              </w:rPr>
              <w:t xml:space="preserve">Извещение Подрядчика о произведенном уменьшении </w:t>
            </w:r>
            <w:r w:rsidR="007C3C1A">
              <w:rPr>
                <w:color w:val="000000" w:themeColor="text1"/>
                <w:sz w:val="22"/>
                <w:szCs w:val="22"/>
                <w:lang w:val="ru-RU"/>
              </w:rPr>
              <w:t>осуществляется</w:t>
            </w:r>
            <w:r w:rsidR="00452D7D" w:rsidRPr="000D12A9">
              <w:rPr>
                <w:color w:val="000000" w:themeColor="text1"/>
                <w:sz w:val="22"/>
                <w:szCs w:val="22"/>
                <w:lang w:val="ru-RU"/>
              </w:rPr>
              <w:t xml:space="preserve"> путем направления </w:t>
            </w:r>
            <w:r w:rsidR="00452D7D" w:rsidRPr="00582F9F">
              <w:rPr>
                <w:color w:val="000000" w:themeColor="text1"/>
                <w:sz w:val="22"/>
                <w:szCs w:val="22"/>
                <w:lang w:val="ru-RU"/>
              </w:rPr>
              <w:t xml:space="preserve">ему </w:t>
            </w:r>
            <w:r w:rsidR="00452D7D" w:rsidRPr="000D12A9">
              <w:rPr>
                <w:color w:val="000000" w:themeColor="text1"/>
                <w:sz w:val="22"/>
                <w:szCs w:val="22"/>
                <w:lang w:val="ru-RU"/>
              </w:rPr>
              <w:t xml:space="preserve">уведомления о </w:t>
            </w:r>
            <w:proofErr w:type="spellStart"/>
            <w:r w:rsidR="00452D7D" w:rsidRPr="000D12A9">
              <w:rPr>
                <w:color w:val="000000" w:themeColor="text1"/>
                <w:sz w:val="22"/>
                <w:szCs w:val="22"/>
                <w:lang w:val="ru-RU"/>
              </w:rPr>
              <w:t>сальдировании</w:t>
            </w:r>
            <w:proofErr w:type="spellEnd"/>
            <w:r w:rsidR="00452D7D" w:rsidRPr="000D12A9">
              <w:rPr>
                <w:color w:val="000000" w:themeColor="text1"/>
                <w:sz w:val="22"/>
                <w:szCs w:val="22"/>
                <w:lang w:val="ru-RU"/>
              </w:rPr>
              <w:t xml:space="preserve"> или заявления о зачете</w:t>
            </w:r>
            <w:r w:rsidR="00452D7D" w:rsidRPr="00582F9F">
              <w:rPr>
                <w:color w:val="000000" w:themeColor="text1"/>
                <w:sz w:val="22"/>
                <w:szCs w:val="22"/>
                <w:lang w:val="ru-RU"/>
              </w:rPr>
              <w:t>, соответствующее уведомление (заявление) может быть включено в текст выставленной Заказчиком претензии.</w:t>
            </w:r>
          </w:p>
        </w:tc>
      </w:tr>
      <w:tr w:rsidR="00426D79" w:rsidRPr="00F24FE7" w14:paraId="09B3B42C" w14:textId="77777777" w:rsidTr="00426D79">
        <w:trPr>
          <w:trHeight w:val="771"/>
          <w:jc w:val="center"/>
        </w:trPr>
        <w:tc>
          <w:tcPr>
            <w:tcW w:w="14596" w:type="dxa"/>
            <w:gridSpan w:val="9"/>
            <w:shd w:val="clear" w:color="auto" w:fill="auto"/>
          </w:tcPr>
          <w:p w14:paraId="6A33C1E3" w14:textId="4034A8DB" w:rsidR="00426D79" w:rsidRPr="00E86020" w:rsidRDefault="00426D79" w:rsidP="00D9261B">
            <w:pPr>
              <w:rPr>
                <w:color w:val="000000" w:themeColor="text1"/>
                <w:sz w:val="22"/>
                <w:lang w:val="ru-RU"/>
              </w:rPr>
            </w:pPr>
            <w:r>
              <w:rPr>
                <w:color w:val="000000" w:themeColor="text1"/>
                <w:sz w:val="22"/>
                <w:lang w:val="ru-RU"/>
              </w:rPr>
              <w:t>12</w:t>
            </w:r>
            <w:r w:rsidRPr="00E86020">
              <w:rPr>
                <w:color w:val="000000" w:themeColor="text1"/>
                <w:sz w:val="22"/>
                <w:lang w:val="ru-RU"/>
              </w:rPr>
              <w:t xml:space="preserve">. </w:t>
            </w:r>
            <w:r w:rsidRPr="004B1C15">
              <w:rPr>
                <w:color w:val="000000" w:themeColor="text1"/>
                <w:sz w:val="22"/>
                <w:lang w:val="ru-RU"/>
              </w:rPr>
              <w:t>В случаях выявления представителями Подрядчика фактов нахождени</w:t>
            </w:r>
            <w:ins w:id="3" w:author="Замышляева Светлана Валерьевна" w:date="2021-10-05T09:13:00Z">
              <w:r w:rsidR="009F67AF">
                <w:rPr>
                  <w:color w:val="000000" w:themeColor="text1"/>
                  <w:sz w:val="22"/>
                  <w:lang w:val="ru-RU"/>
                </w:rPr>
                <w:t>я</w:t>
              </w:r>
            </w:ins>
            <w:r w:rsidRPr="004B1C15">
              <w:rPr>
                <w:color w:val="000000" w:themeColor="text1"/>
                <w:sz w:val="22"/>
                <w:lang w:val="ru-RU"/>
              </w:rPr>
              <w:t xml:space="preserve"> на производственных объектах и лицензионных участках Заказчика работников Подрядчика в состоянии алкогольного, наркотического или токсического опьянения</w:t>
            </w:r>
            <w:r>
              <w:rPr>
                <w:color w:val="000000" w:themeColor="text1"/>
                <w:sz w:val="22"/>
                <w:lang w:val="ru-RU"/>
              </w:rPr>
              <w:t>, приняти</w:t>
            </w:r>
            <w:ins w:id="4" w:author="Замышляева Светлана Валерьевна" w:date="2021-10-05T09:13:00Z">
              <w:r w:rsidR="009F67AF">
                <w:rPr>
                  <w:color w:val="000000" w:themeColor="text1"/>
                  <w:sz w:val="22"/>
                  <w:lang w:val="ru-RU"/>
                </w:rPr>
                <w:t>и</w:t>
              </w:r>
            </w:ins>
            <w:r>
              <w:rPr>
                <w:color w:val="000000" w:themeColor="text1"/>
                <w:sz w:val="22"/>
                <w:lang w:val="ru-RU"/>
              </w:rPr>
              <w:t xml:space="preserve"> соответствующих мер</w:t>
            </w:r>
            <w:r w:rsidRPr="004B1C15">
              <w:rPr>
                <w:color w:val="000000" w:themeColor="text1"/>
                <w:sz w:val="22"/>
                <w:lang w:val="ru-RU"/>
              </w:rPr>
              <w:t xml:space="preserve"> и своевременного сообщения о данных фактах в установленном порядке Заказчику, </w:t>
            </w:r>
            <w:r w:rsidR="00FE2E6E">
              <w:rPr>
                <w:color w:val="000000" w:themeColor="text1"/>
                <w:sz w:val="22"/>
                <w:lang w:val="ru-RU"/>
              </w:rPr>
              <w:t xml:space="preserve">Заказчик вправе </w:t>
            </w:r>
            <w:r w:rsidR="007A4E5F">
              <w:rPr>
                <w:color w:val="000000" w:themeColor="text1"/>
                <w:sz w:val="22"/>
                <w:lang w:val="ru-RU"/>
              </w:rPr>
              <w:t>не предъявлять Подрядчику</w:t>
            </w:r>
            <w:r w:rsidR="00FE2E6E">
              <w:rPr>
                <w:color w:val="000000" w:themeColor="text1"/>
                <w:sz w:val="22"/>
                <w:lang w:val="ru-RU"/>
              </w:rPr>
              <w:t xml:space="preserve"> </w:t>
            </w:r>
            <w:r w:rsidR="009F67AF">
              <w:rPr>
                <w:color w:val="000000" w:themeColor="text1"/>
                <w:sz w:val="22"/>
                <w:lang w:val="ru-RU"/>
              </w:rPr>
              <w:t>штрафы</w:t>
            </w:r>
            <w:r w:rsidRPr="004B1C15">
              <w:rPr>
                <w:color w:val="000000" w:themeColor="text1"/>
                <w:sz w:val="22"/>
                <w:lang w:val="ru-RU"/>
              </w:rPr>
              <w:t>.</w:t>
            </w:r>
          </w:p>
        </w:tc>
      </w:tr>
      <w:tr w:rsidR="00426D79" w:rsidRPr="00F24FE7" w14:paraId="358A76AA" w14:textId="77777777" w:rsidTr="00426D79">
        <w:trPr>
          <w:trHeight w:val="670"/>
          <w:jc w:val="center"/>
        </w:trPr>
        <w:tc>
          <w:tcPr>
            <w:tcW w:w="14596" w:type="dxa"/>
            <w:gridSpan w:val="9"/>
            <w:shd w:val="clear" w:color="auto" w:fill="auto"/>
          </w:tcPr>
          <w:p w14:paraId="4E13B0BC" w14:textId="7CF56D0A" w:rsidR="00426D79" w:rsidRPr="00E86020" w:rsidRDefault="00426D79" w:rsidP="003E1316">
            <w:pPr>
              <w:rPr>
                <w:color w:val="000000" w:themeColor="text1"/>
                <w:sz w:val="22"/>
                <w:szCs w:val="22"/>
                <w:lang w:val="ru-RU"/>
              </w:rPr>
            </w:pPr>
            <w:r>
              <w:rPr>
                <w:color w:val="000000" w:themeColor="text1"/>
                <w:sz w:val="22"/>
                <w:szCs w:val="22"/>
                <w:lang w:val="ru-RU"/>
              </w:rPr>
              <w:t>13</w:t>
            </w:r>
            <w:r w:rsidRPr="004B1C15">
              <w:rPr>
                <w:color w:val="000000" w:themeColor="text1"/>
                <w:sz w:val="22"/>
                <w:szCs w:val="22"/>
                <w:lang w:val="ru-RU"/>
              </w:rPr>
              <w:t xml:space="preserve">. </w:t>
            </w:r>
            <w:r w:rsidRPr="00511BE0">
              <w:rPr>
                <w:color w:val="000000" w:themeColor="text1"/>
                <w:sz w:val="22"/>
                <w:szCs w:val="22"/>
                <w:lang w:val="ru-RU"/>
              </w:rPr>
              <w:t xml:space="preserve">В случае совершения нарушений, предусмотренных пунктами </w:t>
            </w:r>
            <w:r w:rsidRPr="007C3C1A">
              <w:rPr>
                <w:color w:val="000000" w:themeColor="text1"/>
                <w:sz w:val="22"/>
                <w:szCs w:val="22"/>
                <w:lang w:val="ru-RU"/>
              </w:rPr>
              <w:t>11 и 12</w:t>
            </w:r>
            <w:r>
              <w:rPr>
                <w:color w:val="000000" w:themeColor="text1"/>
                <w:sz w:val="22"/>
                <w:szCs w:val="22"/>
                <w:lang w:val="ru-RU"/>
              </w:rPr>
              <w:t xml:space="preserve"> настоящего п</w:t>
            </w:r>
            <w:r w:rsidRPr="00511BE0">
              <w:rPr>
                <w:color w:val="000000" w:themeColor="text1"/>
                <w:sz w:val="22"/>
                <w:szCs w:val="22"/>
                <w:lang w:val="ru-RU"/>
              </w:rPr>
              <w:t>еречня</w:t>
            </w:r>
            <w:r>
              <w:rPr>
                <w:color w:val="000000" w:themeColor="text1"/>
                <w:sz w:val="22"/>
                <w:szCs w:val="22"/>
                <w:lang w:val="ru-RU"/>
              </w:rPr>
              <w:t xml:space="preserve"> </w:t>
            </w:r>
            <w:r w:rsidR="009F67AF">
              <w:rPr>
                <w:color w:val="000000" w:themeColor="text1"/>
                <w:sz w:val="22"/>
                <w:szCs w:val="22"/>
                <w:lang w:val="ru-RU"/>
              </w:rPr>
              <w:t>штрафов</w:t>
            </w:r>
            <w:r w:rsidRPr="00511BE0">
              <w:rPr>
                <w:color w:val="000000" w:themeColor="text1"/>
                <w:sz w:val="22"/>
                <w:szCs w:val="22"/>
                <w:lang w:val="ru-RU"/>
              </w:rPr>
              <w:t xml:space="preserve">, повлекших смерть или причинение тяжкого вреда здоровью работника Подрядчика, </w:t>
            </w:r>
            <w:r>
              <w:rPr>
                <w:color w:val="000000" w:themeColor="text1"/>
                <w:sz w:val="22"/>
                <w:szCs w:val="22"/>
                <w:lang w:val="ru-RU"/>
              </w:rPr>
              <w:t xml:space="preserve">Заказчик вправе </w:t>
            </w:r>
            <w:r w:rsidR="009F67AF">
              <w:rPr>
                <w:color w:val="000000" w:themeColor="text1"/>
                <w:sz w:val="22"/>
                <w:szCs w:val="22"/>
                <w:lang w:val="ru-RU"/>
              </w:rPr>
              <w:t>снизить</w:t>
            </w:r>
            <w:r w:rsidR="009F67AF" w:rsidRPr="00511BE0">
              <w:rPr>
                <w:color w:val="000000" w:themeColor="text1"/>
                <w:sz w:val="22"/>
                <w:szCs w:val="22"/>
                <w:lang w:val="ru-RU"/>
              </w:rPr>
              <w:t xml:space="preserve"> </w:t>
            </w:r>
            <w:r w:rsidRPr="00511BE0">
              <w:rPr>
                <w:color w:val="000000" w:themeColor="text1"/>
                <w:sz w:val="22"/>
                <w:szCs w:val="22"/>
                <w:lang w:val="ru-RU"/>
              </w:rPr>
              <w:t xml:space="preserve">штраф в отношении </w:t>
            </w:r>
            <w:r w:rsidR="00452D7D">
              <w:rPr>
                <w:color w:val="000000" w:themeColor="text1"/>
                <w:sz w:val="22"/>
                <w:szCs w:val="22"/>
                <w:lang w:val="ru-RU"/>
              </w:rPr>
              <w:t xml:space="preserve">Подрядчика </w:t>
            </w:r>
            <w:r w:rsidR="007A4E5F">
              <w:rPr>
                <w:color w:val="000000" w:themeColor="text1"/>
                <w:sz w:val="22"/>
                <w:szCs w:val="22"/>
                <w:lang w:val="ru-RU"/>
              </w:rPr>
              <w:t xml:space="preserve">на сумму </w:t>
            </w:r>
            <w:r w:rsidRPr="00511BE0">
              <w:rPr>
                <w:color w:val="000000" w:themeColor="text1"/>
                <w:sz w:val="22"/>
                <w:szCs w:val="22"/>
                <w:lang w:val="ru-RU"/>
              </w:rPr>
              <w:t xml:space="preserve">в размере компенсации, фактически выплаченной </w:t>
            </w:r>
            <w:r w:rsidR="00C16DB4">
              <w:rPr>
                <w:color w:val="000000" w:themeColor="text1"/>
                <w:sz w:val="22"/>
                <w:szCs w:val="22"/>
                <w:lang w:val="ru-RU"/>
              </w:rPr>
              <w:t xml:space="preserve">Подрядчиком </w:t>
            </w:r>
            <w:r>
              <w:rPr>
                <w:color w:val="000000" w:themeColor="text1"/>
                <w:sz w:val="22"/>
                <w:szCs w:val="22"/>
                <w:lang w:val="ru-RU"/>
              </w:rPr>
              <w:t xml:space="preserve">пострадавшему / </w:t>
            </w:r>
            <w:r w:rsidRPr="00511BE0">
              <w:rPr>
                <w:color w:val="000000" w:themeColor="text1"/>
                <w:sz w:val="22"/>
                <w:szCs w:val="22"/>
                <w:lang w:val="ru-RU"/>
              </w:rPr>
              <w:t>семье пострадавшего</w:t>
            </w:r>
            <w:r w:rsidR="009F67AF">
              <w:rPr>
                <w:color w:val="000000" w:themeColor="text1"/>
                <w:sz w:val="22"/>
                <w:szCs w:val="22"/>
                <w:lang w:val="ru-RU"/>
              </w:rPr>
              <w:t>, но не более чем до</w:t>
            </w:r>
            <w:r w:rsidR="003E1316">
              <w:rPr>
                <w:color w:val="000000" w:themeColor="text1"/>
                <w:sz w:val="22"/>
                <w:szCs w:val="22"/>
                <w:lang w:val="ru-RU"/>
              </w:rPr>
              <w:t xml:space="preserve">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r w:rsidR="009F67AF">
              <w:rPr>
                <w:color w:val="000000" w:themeColor="text1"/>
                <w:sz w:val="22"/>
                <w:szCs w:val="22"/>
                <w:lang w:val="ru-RU"/>
              </w:rPr>
              <w:t xml:space="preserve"> </w:t>
            </w:r>
          </w:p>
        </w:tc>
      </w:tr>
      <w:tr w:rsidR="00426D79" w:rsidRPr="00F24FE7" w14:paraId="71C057A5" w14:textId="77777777" w:rsidTr="00426D79">
        <w:trPr>
          <w:trHeight w:val="670"/>
          <w:jc w:val="center"/>
        </w:trPr>
        <w:tc>
          <w:tcPr>
            <w:tcW w:w="14596" w:type="dxa"/>
            <w:gridSpan w:val="9"/>
            <w:shd w:val="clear" w:color="auto" w:fill="auto"/>
          </w:tcPr>
          <w:p w14:paraId="1BF72C5B" w14:textId="380D30FC" w:rsidR="00426D79" w:rsidRDefault="00426D79" w:rsidP="00FF13A6">
            <w:pPr>
              <w:rPr>
                <w:color w:val="000000" w:themeColor="text1"/>
                <w:sz w:val="22"/>
                <w:szCs w:val="22"/>
                <w:lang w:val="ru-RU"/>
              </w:rPr>
            </w:pPr>
            <w:r w:rsidRPr="00543A35">
              <w:rPr>
                <w:color w:val="000000" w:themeColor="text1"/>
                <w:sz w:val="22"/>
                <w:szCs w:val="22"/>
                <w:lang w:val="ru-RU"/>
              </w:rPr>
              <w:t>1</w:t>
            </w:r>
            <w:r>
              <w:rPr>
                <w:color w:val="000000" w:themeColor="text1"/>
                <w:sz w:val="22"/>
                <w:szCs w:val="22"/>
                <w:lang w:val="ru-RU"/>
              </w:rPr>
              <w:t xml:space="preserve">4. Заказчик вправе </w:t>
            </w:r>
            <w:r w:rsidR="009F67AF">
              <w:rPr>
                <w:color w:val="000000" w:themeColor="text1"/>
                <w:sz w:val="22"/>
                <w:szCs w:val="22"/>
                <w:lang w:val="ru-RU"/>
              </w:rPr>
              <w:t xml:space="preserve">снизить </w:t>
            </w:r>
            <w:r>
              <w:rPr>
                <w:color w:val="000000" w:themeColor="text1"/>
                <w:sz w:val="22"/>
                <w:szCs w:val="22"/>
                <w:lang w:val="ru-RU"/>
              </w:rPr>
              <w:t>штраф</w:t>
            </w:r>
            <w:r w:rsidR="00C16DB4">
              <w:rPr>
                <w:color w:val="000000" w:themeColor="text1"/>
                <w:sz w:val="22"/>
                <w:szCs w:val="22"/>
                <w:lang w:val="ru-RU"/>
              </w:rPr>
              <w:t>ы</w:t>
            </w:r>
            <w:r w:rsidR="009F67AF">
              <w:rPr>
                <w:color w:val="000000" w:themeColor="text1"/>
                <w:sz w:val="22"/>
                <w:szCs w:val="22"/>
                <w:lang w:val="ru-RU"/>
              </w:rPr>
              <w:t>, предусмотренны</w:t>
            </w:r>
            <w:r w:rsidR="00C16DB4">
              <w:rPr>
                <w:color w:val="000000" w:themeColor="text1"/>
                <w:sz w:val="22"/>
                <w:szCs w:val="22"/>
                <w:lang w:val="ru-RU"/>
              </w:rPr>
              <w:t>е</w:t>
            </w:r>
            <w:r w:rsidR="009F67AF">
              <w:rPr>
                <w:color w:val="000000" w:themeColor="text1"/>
                <w:sz w:val="22"/>
                <w:szCs w:val="22"/>
                <w:lang w:val="ru-RU"/>
              </w:rPr>
              <w:t xml:space="preserve"> настоящим Приложением,</w:t>
            </w:r>
            <w:r w:rsidR="009F67AF" w:rsidRPr="00E86020">
              <w:rPr>
                <w:color w:val="000000" w:themeColor="text1"/>
                <w:sz w:val="22"/>
                <w:szCs w:val="22"/>
                <w:lang w:val="ru-RU"/>
              </w:rPr>
              <w:t xml:space="preserve"> </w:t>
            </w:r>
            <w:r w:rsidR="007A4E5F">
              <w:rPr>
                <w:color w:val="000000" w:themeColor="text1"/>
                <w:sz w:val="22"/>
                <w:szCs w:val="22"/>
                <w:lang w:val="ru-RU"/>
              </w:rPr>
              <w:t xml:space="preserve">на сумму </w:t>
            </w:r>
            <w:r>
              <w:rPr>
                <w:color w:val="000000" w:themeColor="text1"/>
                <w:sz w:val="22"/>
                <w:szCs w:val="22"/>
                <w:lang w:val="ru-RU"/>
              </w:rPr>
              <w:t xml:space="preserve">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договором и НПА РФ (кроме штрафов, установленных пунктами </w:t>
            </w:r>
            <w:r w:rsidRPr="007C3C1A">
              <w:rPr>
                <w:color w:val="000000" w:themeColor="text1"/>
                <w:sz w:val="22"/>
                <w:szCs w:val="22"/>
                <w:lang w:val="ru-RU"/>
              </w:rPr>
              <w:t>1, 2, 7, 8, 10,</w:t>
            </w:r>
            <w:ins w:id="5" w:author="Замышляева Светлана Валерьевна" w:date="2021-10-05T09:10:00Z">
              <w:r w:rsidR="009F67AF">
                <w:rPr>
                  <w:color w:val="000000" w:themeColor="text1"/>
                  <w:sz w:val="22"/>
                  <w:szCs w:val="22"/>
                  <w:lang w:val="ru-RU"/>
                </w:rPr>
                <w:t xml:space="preserve"> </w:t>
              </w:r>
            </w:ins>
            <w:r w:rsidRPr="007C3C1A">
              <w:rPr>
                <w:color w:val="000000" w:themeColor="text1"/>
                <w:sz w:val="22"/>
                <w:szCs w:val="22"/>
                <w:lang w:val="ru-RU"/>
              </w:rPr>
              <w:t>11, 12, 13</w:t>
            </w:r>
            <w:r>
              <w:rPr>
                <w:color w:val="000000" w:themeColor="text1"/>
                <w:sz w:val="22"/>
                <w:szCs w:val="22"/>
                <w:lang w:val="ru-RU"/>
              </w:rPr>
              <w:t xml:space="preserve"> настоящего перечня </w:t>
            </w:r>
            <w:r w:rsidR="009F67AF">
              <w:rPr>
                <w:color w:val="000000" w:themeColor="text1"/>
                <w:sz w:val="22"/>
                <w:szCs w:val="22"/>
                <w:lang w:val="ru-RU"/>
              </w:rPr>
              <w:t>штрафов</w:t>
            </w:r>
            <w:r>
              <w:rPr>
                <w:color w:val="000000" w:themeColor="text1"/>
                <w:sz w:val="22"/>
                <w:szCs w:val="22"/>
                <w:lang w:val="ru-RU"/>
              </w:rPr>
              <w:t>)</w:t>
            </w:r>
            <w:r w:rsidR="009F67AF">
              <w:rPr>
                <w:color w:val="000000" w:themeColor="text1"/>
                <w:sz w:val="22"/>
                <w:szCs w:val="22"/>
                <w:lang w:val="ru-RU"/>
              </w:rPr>
              <w:t xml:space="preserve">, но не более чем до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p>
          <w:p w14:paraId="746D554E" w14:textId="77777777" w:rsidR="00426D79" w:rsidRPr="001A721F" w:rsidRDefault="00426D79" w:rsidP="00FF13A6">
            <w:pPr>
              <w:rPr>
                <w:color w:val="000000" w:themeColor="text1"/>
                <w:sz w:val="22"/>
                <w:szCs w:val="22"/>
                <w:lang w:val="ru-RU"/>
              </w:rPr>
            </w:pPr>
          </w:p>
        </w:tc>
      </w:tr>
    </w:tbl>
    <w:p w14:paraId="7AEF5A16" w14:textId="780FC817" w:rsidR="00F125EA" w:rsidRPr="00E86020" w:rsidRDefault="00F125EA" w:rsidP="00516083">
      <w:pPr>
        <w:jc w:val="both"/>
        <w:rPr>
          <w:rFonts w:ascii="Arial" w:hAnsi="Arial" w:cs="Arial"/>
          <w:color w:val="000000" w:themeColor="text1"/>
          <w:sz w:val="20"/>
          <w:szCs w:val="20"/>
          <w:lang w:val="ru-RU"/>
        </w:rPr>
      </w:pPr>
    </w:p>
    <w:p w14:paraId="5F3B7C01" w14:textId="2D92D23C" w:rsidR="000644B2" w:rsidRDefault="000644B2" w:rsidP="000644B2">
      <w:pPr>
        <w:spacing w:before="120"/>
        <w:jc w:val="both"/>
        <w:rPr>
          <w:lang w:val="ru-RU"/>
        </w:rPr>
      </w:pPr>
      <w:r w:rsidRPr="004864E9">
        <w:rPr>
          <w:lang w:val="ru-RU"/>
        </w:rPr>
        <w:t xml:space="preserve">От </w:t>
      </w:r>
      <w:r w:rsidR="00617201">
        <w:rPr>
          <w:lang w:val="ru-RU"/>
        </w:rPr>
        <w:t>Продавца</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Pr="001B1A88">
        <w:rPr>
          <w:lang w:val="ru-RU"/>
        </w:rPr>
        <w:t xml:space="preserve">От </w:t>
      </w:r>
      <w:r w:rsidR="00617201">
        <w:rPr>
          <w:lang w:val="ru-RU"/>
        </w:rPr>
        <w:t>Покупателя</w:t>
      </w:r>
    </w:p>
    <w:p w14:paraId="5384343D" w14:textId="1B16F96E" w:rsidR="00063F9F" w:rsidRPr="00857957" w:rsidRDefault="00063F9F" w:rsidP="00063F9F">
      <w:pPr>
        <w:spacing w:before="120"/>
        <w:jc w:val="both"/>
        <w:rPr>
          <w:lang w:val="ru-RU"/>
        </w:rPr>
      </w:pPr>
      <w:r w:rsidRPr="00857957">
        <w:rPr>
          <w:lang w:val="ru-RU"/>
        </w:rPr>
        <w:t xml:space="preserve">Ф.И.О: </w:t>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Pr>
          <w:lang w:val="ru-RU"/>
        </w:rPr>
        <w:t xml:space="preserve">                      </w:t>
      </w:r>
      <w:r w:rsidR="002C6198">
        <w:rPr>
          <w:lang w:val="ru-RU"/>
        </w:rPr>
        <w:t xml:space="preserve">            Ф.И.О:</w:t>
      </w:r>
    </w:p>
    <w:p w14:paraId="31AC4C1E" w14:textId="4A7B549A" w:rsidR="00063F9F" w:rsidRPr="002C6198" w:rsidRDefault="00063F9F" w:rsidP="002C6198">
      <w:pPr>
        <w:jc w:val="both"/>
        <w:rPr>
          <w:lang w:val="ru-RU"/>
        </w:rPr>
      </w:pPr>
      <w:proofErr w:type="gramStart"/>
      <w:r w:rsidRPr="00857957">
        <w:rPr>
          <w:lang w:val="ru-RU"/>
        </w:rPr>
        <w:t>Должность:</w:t>
      </w:r>
      <w:r w:rsidRPr="00FC3597">
        <w:rPr>
          <w:bCs/>
          <w:lang w:val="ru-RU" w:eastAsia="ru-RU"/>
        </w:rPr>
        <w:t xml:space="preserve"> </w:t>
      </w:r>
      <w:r>
        <w:rPr>
          <w:bCs/>
          <w:lang w:val="ru-RU" w:eastAsia="ru-RU"/>
        </w:rPr>
        <w:t xml:space="preserve">  </w:t>
      </w:r>
      <w:proofErr w:type="gramEnd"/>
      <w:r>
        <w:rPr>
          <w:bCs/>
          <w:lang w:val="ru-RU" w:eastAsia="ru-RU"/>
        </w:rPr>
        <w:t xml:space="preserve">                                                                </w:t>
      </w:r>
      <w:r w:rsidR="002C6198">
        <w:rPr>
          <w:bCs/>
          <w:lang w:val="ru-RU" w:eastAsia="ru-RU"/>
        </w:rPr>
        <w:t xml:space="preserve">                                                                  </w:t>
      </w:r>
      <w:r w:rsidR="002C6198">
        <w:rPr>
          <w:rStyle w:val="a4"/>
          <w:rFonts w:eastAsiaTheme="minorHAnsi"/>
          <w:b w:val="0"/>
          <w:lang w:val="ru-RU"/>
        </w:rPr>
        <w:t>Должность:</w:t>
      </w:r>
      <w:r>
        <w:rPr>
          <w:bCs/>
          <w:lang w:val="ru-RU" w:eastAsia="ru-RU"/>
        </w:rPr>
        <w:t xml:space="preserve">                                  </w:t>
      </w:r>
    </w:p>
    <w:p w14:paraId="39F0EC32" w14:textId="506DA0EB" w:rsidR="00063F9F" w:rsidRPr="00857957" w:rsidRDefault="00063F9F" w:rsidP="00063F9F">
      <w:pPr>
        <w:jc w:val="both"/>
        <w:rPr>
          <w:lang w:val="ru-RU"/>
        </w:rPr>
      </w:pP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p>
    <w:p w14:paraId="6AA21713" w14:textId="77777777" w:rsidR="00063F9F" w:rsidRPr="00857957" w:rsidRDefault="00063F9F" w:rsidP="00063F9F">
      <w:pPr>
        <w:spacing w:before="120"/>
        <w:jc w:val="both"/>
        <w:rPr>
          <w:lang w:val="ru-RU"/>
        </w:rPr>
      </w:pPr>
      <w:r w:rsidRPr="00857957">
        <w:rPr>
          <w:lang w:val="ru-RU"/>
        </w:rPr>
        <w:t>Подпись: _______________</w:t>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r>
      <w:r w:rsidRPr="00857957">
        <w:rPr>
          <w:lang w:val="ru-RU"/>
        </w:rPr>
        <w:tab/>
        <w:t>Подпись: _______________</w:t>
      </w:r>
    </w:p>
    <w:p w14:paraId="675C16BB" w14:textId="77777777" w:rsidR="00063F9F" w:rsidRPr="00857957" w:rsidRDefault="00063F9F" w:rsidP="00063F9F">
      <w:pPr>
        <w:spacing w:before="120"/>
        <w:jc w:val="both"/>
        <w:rPr>
          <w:lang w:val="ru-RU"/>
        </w:rPr>
      </w:pPr>
      <w:r w:rsidRPr="00857957">
        <w:rPr>
          <w:lang w:val="ru-RU"/>
        </w:rPr>
        <w:t>Да</w:t>
      </w:r>
      <w:r>
        <w:rPr>
          <w:lang w:val="ru-RU"/>
        </w:rPr>
        <w:t>та _______________</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Дата</w:t>
      </w:r>
      <w:r w:rsidRPr="00857957">
        <w:rPr>
          <w:lang w:val="ru-RU"/>
        </w:rPr>
        <w:t xml:space="preserve"> _______________</w:t>
      </w:r>
      <w:r w:rsidRPr="00857957">
        <w:rPr>
          <w:lang w:val="ru-RU"/>
        </w:rPr>
        <w:tab/>
      </w:r>
    </w:p>
    <w:p w14:paraId="73FA1485" w14:textId="0E27ED19" w:rsidR="00E37457" w:rsidRDefault="000644B2" w:rsidP="00134A2E">
      <w:pPr>
        <w:spacing w:before="120"/>
        <w:jc w:val="both"/>
        <w:rPr>
          <w:rFonts w:ascii="Arial" w:hAnsi="Arial" w:cs="Arial"/>
          <w:color w:val="000000"/>
          <w:lang w:val="ru-RU"/>
        </w:rPr>
      </w:pP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p>
    <w:sectPr w:rsidR="00E37457" w:rsidSect="006339EA">
      <w:footerReference w:type="default" r:id="rId7"/>
      <w:pgSz w:w="16838" w:h="11906" w:orient="landscape"/>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CECE16" w14:textId="77777777" w:rsidR="00411ACF" w:rsidRDefault="00411ACF">
      <w:r>
        <w:separator/>
      </w:r>
    </w:p>
  </w:endnote>
  <w:endnote w:type="continuationSeparator" w:id="0">
    <w:p w14:paraId="74883CDC" w14:textId="77777777" w:rsidR="00411ACF" w:rsidRDefault="00411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EDB87" w14:textId="61E87AE8" w:rsidR="00E37457" w:rsidRPr="00CD1608" w:rsidRDefault="00E37457" w:rsidP="00081A75">
    <w:pPr>
      <w:pBdr>
        <w:top w:val="single" w:sz="4" w:space="1" w:color="auto"/>
      </w:pBdr>
      <w:spacing w:line="240" w:lineRule="atLeast"/>
      <w:ind w:right="-22"/>
      <w:rPr>
        <w:szCs w:val="22"/>
        <w:lang w:val="ru-RU"/>
      </w:rPr>
    </w:pPr>
    <w:r>
      <w:rPr>
        <w:rFonts w:ascii="Arial" w:hAnsi="Arial" w:cs="Arial"/>
        <w:noProof/>
        <w:sz w:val="16"/>
        <w:szCs w:val="16"/>
        <w:lang w:val="ru-RU"/>
      </w:rPr>
      <w:t>Приложение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высокорисковых работ/услуг</w:t>
    </w:r>
    <w:r>
      <w:rPr>
        <w:rFonts w:ascii="Arial" w:hAnsi="Arial" w:cs="Arial"/>
        <w:noProof/>
        <w:sz w:val="16"/>
        <w:szCs w:val="16"/>
        <w:lang w:val="ru-RU"/>
      </w:rPr>
      <w:t xml:space="preserve"> </w:t>
    </w:r>
    <w:r w:rsidRPr="00081A75">
      <w:rPr>
        <w:rFonts w:ascii="Arial" w:hAnsi="Arial" w:cs="Arial"/>
        <w:noProof/>
        <w:sz w:val="16"/>
        <w:szCs w:val="16"/>
        <w:lang w:val="ru-RU"/>
      </w:rPr>
      <w:t>Рег. №</w:t>
    </w:r>
    <w:r w:rsidRPr="00081A75">
      <w:rPr>
        <w:lang w:val="ru-RU"/>
      </w:rPr>
      <w:t xml:space="preserve"> </w:t>
    </w:r>
    <w:r w:rsidR="00D332EA">
      <w:rPr>
        <w:rFonts w:ascii="Arial" w:hAnsi="Arial" w:cs="Arial"/>
        <w:noProof/>
        <w:sz w:val="16"/>
        <w:szCs w:val="16"/>
        <w:lang w:val="ru-RU"/>
      </w:rPr>
      <w:t>05.20.\331.00.2</w:t>
    </w:r>
    <w:r>
      <w:rPr>
        <w:rFonts w:ascii="Arial" w:hAnsi="Arial" w:cs="Arial"/>
        <w:noProof/>
        <w:sz w:val="16"/>
        <w:szCs w:val="16"/>
        <w:lang w:val="ru-RU"/>
      </w:rPr>
      <w:t xml:space="preserve"> </w:t>
    </w:r>
  </w:p>
  <w:p w14:paraId="0C9AF2CF" w14:textId="14373B1C" w:rsidR="00E37457" w:rsidRDefault="00E37457" w:rsidP="00746653">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и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w:t>
    </w:r>
    <w:r>
      <w:rPr>
        <w:rFonts w:ascii="Arial" w:hAnsi="Arial" w:cs="Arial"/>
        <w:noProof/>
        <w:sz w:val="16"/>
        <w:szCs w:val="16"/>
        <w:lang w:val="ru-RU"/>
      </w:rPr>
      <w:t xml:space="preserve">работ/услуг </w:t>
    </w:r>
    <w:r>
      <w:rPr>
        <w:rFonts w:ascii="Arial" w:hAnsi="Arial" w:cs="Arial"/>
        <w:noProof/>
        <w:sz w:val="16"/>
        <w:szCs w:val="16"/>
      </w:rPr>
      <w:t>II</w:t>
    </w:r>
    <w:r>
      <w:rPr>
        <w:rFonts w:ascii="Arial" w:hAnsi="Arial" w:cs="Arial"/>
        <w:noProof/>
        <w:sz w:val="16"/>
        <w:szCs w:val="16"/>
        <w:lang w:val="ru-RU"/>
      </w:rPr>
      <w:t xml:space="preserve"> категории </w:t>
    </w:r>
    <w:r w:rsidRPr="00081A75">
      <w:rPr>
        <w:rFonts w:ascii="Arial" w:hAnsi="Arial" w:cs="Arial"/>
        <w:noProof/>
        <w:sz w:val="16"/>
        <w:szCs w:val="16"/>
        <w:lang w:val="ru-RU"/>
      </w:rPr>
      <w:t>Рег. №</w:t>
    </w:r>
    <w:r w:rsidRPr="00081A75">
      <w:rPr>
        <w:lang w:val="ru-RU"/>
      </w:rPr>
      <w:t xml:space="preserve"> </w:t>
    </w:r>
    <w:r w:rsidRPr="00081A75">
      <w:rPr>
        <w:rFonts w:ascii="Arial" w:hAnsi="Arial" w:cs="Arial"/>
        <w:noProof/>
        <w:sz w:val="16"/>
        <w:szCs w:val="16"/>
        <w:lang w:val="ru-RU"/>
      </w:rPr>
      <w:t>05.20.\33</w:t>
    </w:r>
    <w:r>
      <w:rPr>
        <w:rFonts w:ascii="Arial" w:hAnsi="Arial" w:cs="Arial"/>
        <w:noProof/>
        <w:sz w:val="16"/>
        <w:szCs w:val="16"/>
        <w:lang w:val="ru-RU"/>
      </w:rPr>
      <w:t>2</w:t>
    </w:r>
    <w:r w:rsidR="002505D8">
      <w:rPr>
        <w:rFonts w:ascii="Arial" w:hAnsi="Arial" w:cs="Arial"/>
        <w:noProof/>
        <w:sz w:val="16"/>
        <w:szCs w:val="16"/>
        <w:lang w:val="ru-RU"/>
      </w:rPr>
      <w:t>.00.2</w:t>
    </w:r>
  </w:p>
  <w:p w14:paraId="2EC00999" w14:textId="77777777" w:rsidR="00D332EA" w:rsidRDefault="00D332EA" w:rsidP="00746653">
    <w:pPr>
      <w:pBdr>
        <w:top w:val="single" w:sz="4" w:space="1" w:color="auto"/>
      </w:pBdr>
      <w:spacing w:line="240" w:lineRule="atLeast"/>
      <w:ind w:right="-22"/>
      <w:rPr>
        <w:rFonts w:ascii="Arial" w:hAnsi="Arial" w:cs="Arial"/>
        <w:noProof/>
        <w:sz w:val="16"/>
        <w:szCs w:val="16"/>
        <w:lang w:val="ru-RU"/>
      </w:rPr>
    </w:pPr>
  </w:p>
  <w:p w14:paraId="183CFAF7" w14:textId="77777777" w:rsidR="00D332EA" w:rsidRPr="00081A75" w:rsidRDefault="00D332EA" w:rsidP="00746653">
    <w:pPr>
      <w:pBdr>
        <w:top w:val="single" w:sz="4" w:space="1" w:color="auto"/>
      </w:pBdr>
      <w:spacing w:line="240" w:lineRule="atLeast"/>
      <w:ind w:right="-22"/>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5902C" w14:textId="77777777" w:rsidR="00411ACF" w:rsidRDefault="00411ACF">
      <w:r>
        <w:separator/>
      </w:r>
    </w:p>
  </w:footnote>
  <w:footnote w:type="continuationSeparator" w:id="0">
    <w:p w14:paraId="3D9B6B12" w14:textId="77777777" w:rsidR="00411ACF" w:rsidRDefault="00411A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2C843BE"/>
    <w:multiLevelType w:val="hybridMultilevel"/>
    <w:tmpl w:val="91D2A292"/>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1A2B4F"/>
    <w:multiLevelType w:val="multilevel"/>
    <w:tmpl w:val="693CA212"/>
    <w:lvl w:ilvl="0">
      <w:start w:val="1"/>
      <w:numFmt w:val="decimal"/>
      <w:lvlText w:val="%1."/>
      <w:lvlJc w:val="left"/>
      <w:pPr>
        <w:tabs>
          <w:tab w:val="num" w:pos="720"/>
        </w:tabs>
        <w:ind w:left="720" w:hanging="360"/>
      </w:p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2"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1"/>
  </w:num>
  <w:num w:numId="2">
    <w:abstractNumId w:val="11"/>
  </w:num>
  <w:num w:numId="3">
    <w:abstractNumId w:val="27"/>
  </w:num>
  <w:num w:numId="4">
    <w:abstractNumId w:val="25"/>
  </w:num>
  <w:num w:numId="5">
    <w:abstractNumId w:val="3"/>
  </w:num>
  <w:num w:numId="6">
    <w:abstractNumId w:val="15"/>
  </w:num>
  <w:num w:numId="7">
    <w:abstractNumId w:val="4"/>
  </w:num>
  <w:num w:numId="8">
    <w:abstractNumId w:val="9"/>
  </w:num>
  <w:num w:numId="9">
    <w:abstractNumId w:val="13"/>
  </w:num>
  <w:num w:numId="10">
    <w:abstractNumId w:val="5"/>
  </w:num>
  <w:num w:numId="11">
    <w:abstractNumId w:val="20"/>
  </w:num>
  <w:num w:numId="12">
    <w:abstractNumId w:val="8"/>
  </w:num>
  <w:num w:numId="13">
    <w:abstractNumId w:val="16"/>
  </w:num>
  <w:num w:numId="14">
    <w:abstractNumId w:val="26"/>
  </w:num>
  <w:num w:numId="15">
    <w:abstractNumId w:val="29"/>
  </w:num>
  <w:num w:numId="16">
    <w:abstractNumId w:val="28"/>
  </w:num>
  <w:num w:numId="17">
    <w:abstractNumId w:val="23"/>
  </w:num>
  <w:num w:numId="18">
    <w:abstractNumId w:val="10"/>
  </w:num>
  <w:num w:numId="19">
    <w:abstractNumId w:val="31"/>
  </w:num>
  <w:num w:numId="20">
    <w:abstractNumId w:val="18"/>
  </w:num>
  <w:num w:numId="21">
    <w:abstractNumId w:val="32"/>
  </w:num>
  <w:num w:numId="22">
    <w:abstractNumId w:val="24"/>
  </w:num>
  <w:num w:numId="23">
    <w:abstractNumId w:val="33"/>
  </w:num>
  <w:num w:numId="24">
    <w:abstractNumId w:val="22"/>
  </w:num>
  <w:num w:numId="25">
    <w:abstractNumId w:val="17"/>
  </w:num>
  <w:num w:numId="26">
    <w:abstractNumId w:val="30"/>
  </w:num>
  <w:num w:numId="27">
    <w:abstractNumId w:val="7"/>
  </w:num>
  <w:num w:numId="28">
    <w:abstractNumId w:val="14"/>
  </w:num>
  <w:num w:numId="29">
    <w:abstractNumId w:val="0"/>
  </w:num>
  <w:num w:numId="30">
    <w:abstractNumId w:val="19"/>
  </w:num>
  <w:num w:numId="31">
    <w:abstractNumId w:val="2"/>
  </w:num>
  <w:num w:numId="32">
    <w:abstractNumId w:val="1"/>
  </w:num>
  <w:num w:numId="33">
    <w:abstractNumId w:val="12"/>
  </w:num>
  <w:num w:numId="3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Замышляева Светлана Валерьевна">
    <w15:presenceInfo w15:providerId="AD" w15:userId="S-1-5-21-2950832418-2341634981-4040681116-1013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7E3"/>
    <w:rsid w:val="00002E5F"/>
    <w:rsid w:val="00007B95"/>
    <w:rsid w:val="00012545"/>
    <w:rsid w:val="000129F4"/>
    <w:rsid w:val="00013197"/>
    <w:rsid w:val="00013A7F"/>
    <w:rsid w:val="0002360A"/>
    <w:rsid w:val="000237AD"/>
    <w:rsid w:val="0003095A"/>
    <w:rsid w:val="00031493"/>
    <w:rsid w:val="00032024"/>
    <w:rsid w:val="00032563"/>
    <w:rsid w:val="0003348D"/>
    <w:rsid w:val="00033616"/>
    <w:rsid w:val="00035A14"/>
    <w:rsid w:val="00036A12"/>
    <w:rsid w:val="00045342"/>
    <w:rsid w:val="0004731F"/>
    <w:rsid w:val="000520DB"/>
    <w:rsid w:val="00052BAA"/>
    <w:rsid w:val="00053933"/>
    <w:rsid w:val="00053CCC"/>
    <w:rsid w:val="00055C66"/>
    <w:rsid w:val="00057759"/>
    <w:rsid w:val="00061252"/>
    <w:rsid w:val="00063C1D"/>
    <w:rsid w:val="00063F9F"/>
    <w:rsid w:val="000644B2"/>
    <w:rsid w:val="000663C4"/>
    <w:rsid w:val="00070117"/>
    <w:rsid w:val="00070894"/>
    <w:rsid w:val="0007630A"/>
    <w:rsid w:val="000778E1"/>
    <w:rsid w:val="00081A75"/>
    <w:rsid w:val="0008452E"/>
    <w:rsid w:val="00087077"/>
    <w:rsid w:val="00093695"/>
    <w:rsid w:val="00094B7E"/>
    <w:rsid w:val="00095B93"/>
    <w:rsid w:val="00096492"/>
    <w:rsid w:val="000B3159"/>
    <w:rsid w:val="000B39E0"/>
    <w:rsid w:val="000B552C"/>
    <w:rsid w:val="000C5663"/>
    <w:rsid w:val="000C7274"/>
    <w:rsid w:val="000D12A9"/>
    <w:rsid w:val="000D6C64"/>
    <w:rsid w:val="000D72CC"/>
    <w:rsid w:val="000E0E06"/>
    <w:rsid w:val="000E11B9"/>
    <w:rsid w:val="000E26F7"/>
    <w:rsid w:val="000E6476"/>
    <w:rsid w:val="000F1AC4"/>
    <w:rsid w:val="000F3CA3"/>
    <w:rsid w:val="000F46B8"/>
    <w:rsid w:val="000F46DF"/>
    <w:rsid w:val="00121D4E"/>
    <w:rsid w:val="001229F2"/>
    <w:rsid w:val="001254E7"/>
    <w:rsid w:val="00130369"/>
    <w:rsid w:val="00131754"/>
    <w:rsid w:val="001341C5"/>
    <w:rsid w:val="001349E4"/>
    <w:rsid w:val="00134A2E"/>
    <w:rsid w:val="00135553"/>
    <w:rsid w:val="00136987"/>
    <w:rsid w:val="00137D32"/>
    <w:rsid w:val="001435B8"/>
    <w:rsid w:val="001441AB"/>
    <w:rsid w:val="00144676"/>
    <w:rsid w:val="00147E30"/>
    <w:rsid w:val="00160D54"/>
    <w:rsid w:val="0016597A"/>
    <w:rsid w:val="00172596"/>
    <w:rsid w:val="00175A99"/>
    <w:rsid w:val="00176E34"/>
    <w:rsid w:val="00180C85"/>
    <w:rsid w:val="00181060"/>
    <w:rsid w:val="00184294"/>
    <w:rsid w:val="00184413"/>
    <w:rsid w:val="0019072D"/>
    <w:rsid w:val="001957F3"/>
    <w:rsid w:val="0019587B"/>
    <w:rsid w:val="00196DAD"/>
    <w:rsid w:val="001A5F5E"/>
    <w:rsid w:val="001A721F"/>
    <w:rsid w:val="001A75FB"/>
    <w:rsid w:val="001A76D9"/>
    <w:rsid w:val="001B2ADB"/>
    <w:rsid w:val="001B5F22"/>
    <w:rsid w:val="001C3A7E"/>
    <w:rsid w:val="001C7D03"/>
    <w:rsid w:val="001D5E35"/>
    <w:rsid w:val="001E4667"/>
    <w:rsid w:val="001F771C"/>
    <w:rsid w:val="00200D71"/>
    <w:rsid w:val="002025B3"/>
    <w:rsid w:val="00203682"/>
    <w:rsid w:val="00205369"/>
    <w:rsid w:val="00205ADF"/>
    <w:rsid w:val="00210678"/>
    <w:rsid w:val="00210B1F"/>
    <w:rsid w:val="00213BC8"/>
    <w:rsid w:val="0021587F"/>
    <w:rsid w:val="00215AE2"/>
    <w:rsid w:val="00215E74"/>
    <w:rsid w:val="002236AA"/>
    <w:rsid w:val="002248AB"/>
    <w:rsid w:val="002316B4"/>
    <w:rsid w:val="002360C2"/>
    <w:rsid w:val="002463FE"/>
    <w:rsid w:val="002505D8"/>
    <w:rsid w:val="0025069E"/>
    <w:rsid w:val="00254A87"/>
    <w:rsid w:val="00261390"/>
    <w:rsid w:val="00262C5B"/>
    <w:rsid w:val="002662B8"/>
    <w:rsid w:val="0027208E"/>
    <w:rsid w:val="002778AF"/>
    <w:rsid w:val="00280B59"/>
    <w:rsid w:val="0028392E"/>
    <w:rsid w:val="00286337"/>
    <w:rsid w:val="00290113"/>
    <w:rsid w:val="002B286E"/>
    <w:rsid w:val="002B785E"/>
    <w:rsid w:val="002C0B45"/>
    <w:rsid w:val="002C6198"/>
    <w:rsid w:val="002C64C9"/>
    <w:rsid w:val="002D0B42"/>
    <w:rsid w:val="002D3221"/>
    <w:rsid w:val="002E1014"/>
    <w:rsid w:val="002E4458"/>
    <w:rsid w:val="002E4CA3"/>
    <w:rsid w:val="00317FE9"/>
    <w:rsid w:val="003345A2"/>
    <w:rsid w:val="0033719E"/>
    <w:rsid w:val="003457E3"/>
    <w:rsid w:val="003633C2"/>
    <w:rsid w:val="00363C05"/>
    <w:rsid w:val="00367AFC"/>
    <w:rsid w:val="003714E5"/>
    <w:rsid w:val="00374658"/>
    <w:rsid w:val="003819B4"/>
    <w:rsid w:val="00381D83"/>
    <w:rsid w:val="003839CF"/>
    <w:rsid w:val="003968C5"/>
    <w:rsid w:val="003A3C44"/>
    <w:rsid w:val="003C6A2C"/>
    <w:rsid w:val="003C7CF9"/>
    <w:rsid w:val="003D33AF"/>
    <w:rsid w:val="003E1316"/>
    <w:rsid w:val="003E1FF1"/>
    <w:rsid w:val="003F1B96"/>
    <w:rsid w:val="003F22DF"/>
    <w:rsid w:val="003F4267"/>
    <w:rsid w:val="003F4731"/>
    <w:rsid w:val="00405043"/>
    <w:rsid w:val="00406BB4"/>
    <w:rsid w:val="004113D9"/>
    <w:rsid w:val="00411ACF"/>
    <w:rsid w:val="00411E2A"/>
    <w:rsid w:val="00412F98"/>
    <w:rsid w:val="00413CEC"/>
    <w:rsid w:val="0041470A"/>
    <w:rsid w:val="004200A7"/>
    <w:rsid w:val="0042038D"/>
    <w:rsid w:val="00426D79"/>
    <w:rsid w:val="00435D1C"/>
    <w:rsid w:val="00442F09"/>
    <w:rsid w:val="00450FA5"/>
    <w:rsid w:val="00452D7D"/>
    <w:rsid w:val="00455E96"/>
    <w:rsid w:val="00457F59"/>
    <w:rsid w:val="00460A5D"/>
    <w:rsid w:val="00460EAD"/>
    <w:rsid w:val="004617E9"/>
    <w:rsid w:val="00463065"/>
    <w:rsid w:val="00465CFD"/>
    <w:rsid w:val="00474E6E"/>
    <w:rsid w:val="00477FA1"/>
    <w:rsid w:val="004864E9"/>
    <w:rsid w:val="00493399"/>
    <w:rsid w:val="004A1DE5"/>
    <w:rsid w:val="004A24D7"/>
    <w:rsid w:val="004A27B2"/>
    <w:rsid w:val="004A4ABC"/>
    <w:rsid w:val="004A63BE"/>
    <w:rsid w:val="004A6C99"/>
    <w:rsid w:val="004B1C15"/>
    <w:rsid w:val="004B38E6"/>
    <w:rsid w:val="004B661A"/>
    <w:rsid w:val="004C2A38"/>
    <w:rsid w:val="004D14EE"/>
    <w:rsid w:val="004D27F7"/>
    <w:rsid w:val="004D31BA"/>
    <w:rsid w:val="004D3E87"/>
    <w:rsid w:val="004D6496"/>
    <w:rsid w:val="004E2EB1"/>
    <w:rsid w:val="004F0C8B"/>
    <w:rsid w:val="005019CD"/>
    <w:rsid w:val="00502A68"/>
    <w:rsid w:val="0050604E"/>
    <w:rsid w:val="0050668E"/>
    <w:rsid w:val="00510BB9"/>
    <w:rsid w:val="0051317F"/>
    <w:rsid w:val="0051481E"/>
    <w:rsid w:val="00516083"/>
    <w:rsid w:val="005212BF"/>
    <w:rsid w:val="00526272"/>
    <w:rsid w:val="00532A6B"/>
    <w:rsid w:val="0053771D"/>
    <w:rsid w:val="005426A7"/>
    <w:rsid w:val="00543A35"/>
    <w:rsid w:val="00545691"/>
    <w:rsid w:val="00552365"/>
    <w:rsid w:val="0056158B"/>
    <w:rsid w:val="00561622"/>
    <w:rsid w:val="00563B34"/>
    <w:rsid w:val="00571060"/>
    <w:rsid w:val="00574B3F"/>
    <w:rsid w:val="00575732"/>
    <w:rsid w:val="00582F9F"/>
    <w:rsid w:val="00590196"/>
    <w:rsid w:val="005920A6"/>
    <w:rsid w:val="005966E1"/>
    <w:rsid w:val="00596E5C"/>
    <w:rsid w:val="005A52AA"/>
    <w:rsid w:val="005A6E8A"/>
    <w:rsid w:val="005B741E"/>
    <w:rsid w:val="005C7C16"/>
    <w:rsid w:val="005D19CA"/>
    <w:rsid w:val="005D32A2"/>
    <w:rsid w:val="005D3F0D"/>
    <w:rsid w:val="005D45C3"/>
    <w:rsid w:val="005D4B5A"/>
    <w:rsid w:val="005D6B94"/>
    <w:rsid w:val="005E3788"/>
    <w:rsid w:val="005E643B"/>
    <w:rsid w:val="005F177F"/>
    <w:rsid w:val="005F3C06"/>
    <w:rsid w:val="005F5E41"/>
    <w:rsid w:val="005F7B07"/>
    <w:rsid w:val="00600141"/>
    <w:rsid w:val="00604BAA"/>
    <w:rsid w:val="00605927"/>
    <w:rsid w:val="00606F41"/>
    <w:rsid w:val="00611AB8"/>
    <w:rsid w:val="00616765"/>
    <w:rsid w:val="006171E3"/>
    <w:rsid w:val="00617201"/>
    <w:rsid w:val="00631717"/>
    <w:rsid w:val="006339EA"/>
    <w:rsid w:val="0063474A"/>
    <w:rsid w:val="00634C61"/>
    <w:rsid w:val="0063658C"/>
    <w:rsid w:val="00641A77"/>
    <w:rsid w:val="0064274D"/>
    <w:rsid w:val="0064607E"/>
    <w:rsid w:val="00650C11"/>
    <w:rsid w:val="00657E58"/>
    <w:rsid w:val="006617B0"/>
    <w:rsid w:val="0066232C"/>
    <w:rsid w:val="00662A24"/>
    <w:rsid w:val="006638B9"/>
    <w:rsid w:val="00664F2C"/>
    <w:rsid w:val="00680A15"/>
    <w:rsid w:val="00680E99"/>
    <w:rsid w:val="00681EFC"/>
    <w:rsid w:val="00683DC6"/>
    <w:rsid w:val="006855A1"/>
    <w:rsid w:val="0068609B"/>
    <w:rsid w:val="006874BC"/>
    <w:rsid w:val="00691100"/>
    <w:rsid w:val="00697235"/>
    <w:rsid w:val="006A3ED2"/>
    <w:rsid w:val="006A7F93"/>
    <w:rsid w:val="006B10FC"/>
    <w:rsid w:val="006B3443"/>
    <w:rsid w:val="006C4574"/>
    <w:rsid w:val="006C5091"/>
    <w:rsid w:val="006D0C35"/>
    <w:rsid w:val="006D25F2"/>
    <w:rsid w:val="006D72E1"/>
    <w:rsid w:val="006E1E33"/>
    <w:rsid w:val="006E3106"/>
    <w:rsid w:val="006E3C36"/>
    <w:rsid w:val="006E7528"/>
    <w:rsid w:val="006F043D"/>
    <w:rsid w:val="006F4F53"/>
    <w:rsid w:val="00701511"/>
    <w:rsid w:val="00703303"/>
    <w:rsid w:val="007041A9"/>
    <w:rsid w:val="00711DAE"/>
    <w:rsid w:val="0071325F"/>
    <w:rsid w:val="007134DE"/>
    <w:rsid w:val="00721534"/>
    <w:rsid w:val="0072356E"/>
    <w:rsid w:val="00723F78"/>
    <w:rsid w:val="0074407C"/>
    <w:rsid w:val="00745D7C"/>
    <w:rsid w:val="00746653"/>
    <w:rsid w:val="007547F0"/>
    <w:rsid w:val="00756E4F"/>
    <w:rsid w:val="007618D8"/>
    <w:rsid w:val="007622B8"/>
    <w:rsid w:val="00762B45"/>
    <w:rsid w:val="00767A6E"/>
    <w:rsid w:val="007704A4"/>
    <w:rsid w:val="00773BF8"/>
    <w:rsid w:val="00775859"/>
    <w:rsid w:val="0077656E"/>
    <w:rsid w:val="00785A31"/>
    <w:rsid w:val="00785C22"/>
    <w:rsid w:val="007A2EE9"/>
    <w:rsid w:val="007A4E5F"/>
    <w:rsid w:val="007A5AA1"/>
    <w:rsid w:val="007B2063"/>
    <w:rsid w:val="007B360A"/>
    <w:rsid w:val="007B41F8"/>
    <w:rsid w:val="007B4EFD"/>
    <w:rsid w:val="007B5431"/>
    <w:rsid w:val="007C1C8A"/>
    <w:rsid w:val="007C3C1A"/>
    <w:rsid w:val="007C458A"/>
    <w:rsid w:val="007C48A8"/>
    <w:rsid w:val="007C6199"/>
    <w:rsid w:val="007D0BE2"/>
    <w:rsid w:val="007D1542"/>
    <w:rsid w:val="007D1C92"/>
    <w:rsid w:val="007D2E00"/>
    <w:rsid w:val="007D4614"/>
    <w:rsid w:val="007D78E6"/>
    <w:rsid w:val="007E1794"/>
    <w:rsid w:val="007E3756"/>
    <w:rsid w:val="007E5E32"/>
    <w:rsid w:val="007F0E95"/>
    <w:rsid w:val="007F1939"/>
    <w:rsid w:val="007F3B45"/>
    <w:rsid w:val="007F4732"/>
    <w:rsid w:val="007F4FE4"/>
    <w:rsid w:val="008027CB"/>
    <w:rsid w:val="008073B9"/>
    <w:rsid w:val="0081002B"/>
    <w:rsid w:val="008134FC"/>
    <w:rsid w:val="008222FB"/>
    <w:rsid w:val="00824B3E"/>
    <w:rsid w:val="008437C3"/>
    <w:rsid w:val="00845254"/>
    <w:rsid w:val="00846A82"/>
    <w:rsid w:val="00846E91"/>
    <w:rsid w:val="008518D2"/>
    <w:rsid w:val="00851F09"/>
    <w:rsid w:val="00854FC5"/>
    <w:rsid w:val="0086594F"/>
    <w:rsid w:val="00867A30"/>
    <w:rsid w:val="00872CD9"/>
    <w:rsid w:val="008730F1"/>
    <w:rsid w:val="00875B64"/>
    <w:rsid w:val="00876AF9"/>
    <w:rsid w:val="00881A79"/>
    <w:rsid w:val="008911A3"/>
    <w:rsid w:val="008925A3"/>
    <w:rsid w:val="008970B8"/>
    <w:rsid w:val="008A6D21"/>
    <w:rsid w:val="008A76C9"/>
    <w:rsid w:val="008B36EB"/>
    <w:rsid w:val="008B591F"/>
    <w:rsid w:val="008C091C"/>
    <w:rsid w:val="008C10E8"/>
    <w:rsid w:val="008C262D"/>
    <w:rsid w:val="008D6C73"/>
    <w:rsid w:val="008E1BC5"/>
    <w:rsid w:val="008E3BF7"/>
    <w:rsid w:val="008E659C"/>
    <w:rsid w:val="008F0EEA"/>
    <w:rsid w:val="008F15D6"/>
    <w:rsid w:val="0090042C"/>
    <w:rsid w:val="00905F8D"/>
    <w:rsid w:val="009066C6"/>
    <w:rsid w:val="00914915"/>
    <w:rsid w:val="0091609C"/>
    <w:rsid w:val="00924AD7"/>
    <w:rsid w:val="00924EC6"/>
    <w:rsid w:val="00937FF3"/>
    <w:rsid w:val="00950097"/>
    <w:rsid w:val="00953E64"/>
    <w:rsid w:val="00962AE3"/>
    <w:rsid w:val="00963E75"/>
    <w:rsid w:val="009644F0"/>
    <w:rsid w:val="00965EA2"/>
    <w:rsid w:val="00973071"/>
    <w:rsid w:val="0097476C"/>
    <w:rsid w:val="00977D15"/>
    <w:rsid w:val="00981B24"/>
    <w:rsid w:val="009860BE"/>
    <w:rsid w:val="00994EE9"/>
    <w:rsid w:val="00995E51"/>
    <w:rsid w:val="009A44E2"/>
    <w:rsid w:val="009A5439"/>
    <w:rsid w:val="009B13EC"/>
    <w:rsid w:val="009B23A1"/>
    <w:rsid w:val="009B3709"/>
    <w:rsid w:val="009B39C5"/>
    <w:rsid w:val="009C1B05"/>
    <w:rsid w:val="009D53E6"/>
    <w:rsid w:val="009D55E4"/>
    <w:rsid w:val="009E0DE1"/>
    <w:rsid w:val="009E3C7C"/>
    <w:rsid w:val="009E58FB"/>
    <w:rsid w:val="009E6803"/>
    <w:rsid w:val="009E6DC7"/>
    <w:rsid w:val="009F0C09"/>
    <w:rsid w:val="009F4120"/>
    <w:rsid w:val="009F67AF"/>
    <w:rsid w:val="00A0031E"/>
    <w:rsid w:val="00A008AA"/>
    <w:rsid w:val="00A03109"/>
    <w:rsid w:val="00A04B56"/>
    <w:rsid w:val="00A04F43"/>
    <w:rsid w:val="00A15389"/>
    <w:rsid w:val="00A21133"/>
    <w:rsid w:val="00A374AB"/>
    <w:rsid w:val="00A37943"/>
    <w:rsid w:val="00A42793"/>
    <w:rsid w:val="00A42CF7"/>
    <w:rsid w:val="00A43A7A"/>
    <w:rsid w:val="00A441AB"/>
    <w:rsid w:val="00A51A63"/>
    <w:rsid w:val="00A6087B"/>
    <w:rsid w:val="00A63AF4"/>
    <w:rsid w:val="00A63BF0"/>
    <w:rsid w:val="00A65DF7"/>
    <w:rsid w:val="00A704E1"/>
    <w:rsid w:val="00A74F02"/>
    <w:rsid w:val="00A777EB"/>
    <w:rsid w:val="00A8270C"/>
    <w:rsid w:val="00A83AA6"/>
    <w:rsid w:val="00A94E41"/>
    <w:rsid w:val="00A971B3"/>
    <w:rsid w:val="00AA3792"/>
    <w:rsid w:val="00AB4C2D"/>
    <w:rsid w:val="00AC01A1"/>
    <w:rsid w:val="00AD1C30"/>
    <w:rsid w:val="00AD6EED"/>
    <w:rsid w:val="00AE5EA8"/>
    <w:rsid w:val="00AF1F4D"/>
    <w:rsid w:val="00AF40B4"/>
    <w:rsid w:val="00AF5571"/>
    <w:rsid w:val="00AF5C43"/>
    <w:rsid w:val="00AF7726"/>
    <w:rsid w:val="00B00359"/>
    <w:rsid w:val="00B03769"/>
    <w:rsid w:val="00B03E94"/>
    <w:rsid w:val="00B04CE1"/>
    <w:rsid w:val="00B10D48"/>
    <w:rsid w:val="00B12487"/>
    <w:rsid w:val="00B12D6F"/>
    <w:rsid w:val="00B1476A"/>
    <w:rsid w:val="00B1582B"/>
    <w:rsid w:val="00B15CE9"/>
    <w:rsid w:val="00B1742B"/>
    <w:rsid w:val="00B24587"/>
    <w:rsid w:val="00B30777"/>
    <w:rsid w:val="00B56169"/>
    <w:rsid w:val="00B61396"/>
    <w:rsid w:val="00B61810"/>
    <w:rsid w:val="00B64ADC"/>
    <w:rsid w:val="00B66B4C"/>
    <w:rsid w:val="00B677A5"/>
    <w:rsid w:val="00B708CD"/>
    <w:rsid w:val="00B70912"/>
    <w:rsid w:val="00B72F6E"/>
    <w:rsid w:val="00B73EE5"/>
    <w:rsid w:val="00B805D3"/>
    <w:rsid w:val="00B822B3"/>
    <w:rsid w:val="00B84C24"/>
    <w:rsid w:val="00B84F5D"/>
    <w:rsid w:val="00B97A58"/>
    <w:rsid w:val="00B97C95"/>
    <w:rsid w:val="00BA016B"/>
    <w:rsid w:val="00BA2461"/>
    <w:rsid w:val="00BA61BB"/>
    <w:rsid w:val="00BA6872"/>
    <w:rsid w:val="00BA7F95"/>
    <w:rsid w:val="00BB3D75"/>
    <w:rsid w:val="00BB71AF"/>
    <w:rsid w:val="00BC1725"/>
    <w:rsid w:val="00BC1CB2"/>
    <w:rsid w:val="00BC56ED"/>
    <w:rsid w:val="00BD258C"/>
    <w:rsid w:val="00BD3894"/>
    <w:rsid w:val="00BD63F0"/>
    <w:rsid w:val="00BD6BB0"/>
    <w:rsid w:val="00BE1609"/>
    <w:rsid w:val="00BE41C4"/>
    <w:rsid w:val="00BF28FD"/>
    <w:rsid w:val="00BF760F"/>
    <w:rsid w:val="00C0474A"/>
    <w:rsid w:val="00C16DB4"/>
    <w:rsid w:val="00C2115B"/>
    <w:rsid w:val="00C34523"/>
    <w:rsid w:val="00C3647F"/>
    <w:rsid w:val="00C36811"/>
    <w:rsid w:val="00C37168"/>
    <w:rsid w:val="00C41D4D"/>
    <w:rsid w:val="00C47A94"/>
    <w:rsid w:val="00C66F31"/>
    <w:rsid w:val="00C675C9"/>
    <w:rsid w:val="00C72E38"/>
    <w:rsid w:val="00C87682"/>
    <w:rsid w:val="00C925C2"/>
    <w:rsid w:val="00C94942"/>
    <w:rsid w:val="00C96ECD"/>
    <w:rsid w:val="00CB303E"/>
    <w:rsid w:val="00CB434D"/>
    <w:rsid w:val="00CB7B26"/>
    <w:rsid w:val="00CC0F04"/>
    <w:rsid w:val="00CC40DC"/>
    <w:rsid w:val="00CC4FC8"/>
    <w:rsid w:val="00CC6641"/>
    <w:rsid w:val="00CD1608"/>
    <w:rsid w:val="00CD49A7"/>
    <w:rsid w:val="00CE4F8A"/>
    <w:rsid w:val="00CE5D92"/>
    <w:rsid w:val="00CF7E2D"/>
    <w:rsid w:val="00D1261B"/>
    <w:rsid w:val="00D16B51"/>
    <w:rsid w:val="00D208C1"/>
    <w:rsid w:val="00D25BB8"/>
    <w:rsid w:val="00D26195"/>
    <w:rsid w:val="00D267B8"/>
    <w:rsid w:val="00D26AB5"/>
    <w:rsid w:val="00D279CB"/>
    <w:rsid w:val="00D332EA"/>
    <w:rsid w:val="00D349DB"/>
    <w:rsid w:val="00D34FB8"/>
    <w:rsid w:val="00D35214"/>
    <w:rsid w:val="00D3736C"/>
    <w:rsid w:val="00D407F5"/>
    <w:rsid w:val="00D44C81"/>
    <w:rsid w:val="00D513A6"/>
    <w:rsid w:val="00D62B39"/>
    <w:rsid w:val="00D661B4"/>
    <w:rsid w:val="00D70FD2"/>
    <w:rsid w:val="00D71CCF"/>
    <w:rsid w:val="00D7333C"/>
    <w:rsid w:val="00D7346B"/>
    <w:rsid w:val="00D80699"/>
    <w:rsid w:val="00D839DF"/>
    <w:rsid w:val="00D87D00"/>
    <w:rsid w:val="00D9261B"/>
    <w:rsid w:val="00D951F5"/>
    <w:rsid w:val="00DA3F43"/>
    <w:rsid w:val="00DA7297"/>
    <w:rsid w:val="00DC61B5"/>
    <w:rsid w:val="00DC69EF"/>
    <w:rsid w:val="00DD140F"/>
    <w:rsid w:val="00DD23A1"/>
    <w:rsid w:val="00DD23D9"/>
    <w:rsid w:val="00DD2826"/>
    <w:rsid w:val="00DD55A3"/>
    <w:rsid w:val="00DE08C8"/>
    <w:rsid w:val="00DE0D35"/>
    <w:rsid w:val="00DE354D"/>
    <w:rsid w:val="00DE5F98"/>
    <w:rsid w:val="00DE7F5E"/>
    <w:rsid w:val="00DF6047"/>
    <w:rsid w:val="00E01E52"/>
    <w:rsid w:val="00E02A01"/>
    <w:rsid w:val="00E041A5"/>
    <w:rsid w:val="00E06E41"/>
    <w:rsid w:val="00E11D7C"/>
    <w:rsid w:val="00E20B6F"/>
    <w:rsid w:val="00E21E69"/>
    <w:rsid w:val="00E21EEE"/>
    <w:rsid w:val="00E23264"/>
    <w:rsid w:val="00E350C2"/>
    <w:rsid w:val="00E3525F"/>
    <w:rsid w:val="00E37457"/>
    <w:rsid w:val="00E40481"/>
    <w:rsid w:val="00E41A60"/>
    <w:rsid w:val="00E423DB"/>
    <w:rsid w:val="00E4346B"/>
    <w:rsid w:val="00E56184"/>
    <w:rsid w:val="00E56F41"/>
    <w:rsid w:val="00E6048A"/>
    <w:rsid w:val="00E71D9D"/>
    <w:rsid w:val="00E71FF3"/>
    <w:rsid w:val="00E72BB3"/>
    <w:rsid w:val="00E7666B"/>
    <w:rsid w:val="00E77178"/>
    <w:rsid w:val="00E8185C"/>
    <w:rsid w:val="00E85B5C"/>
    <w:rsid w:val="00E86020"/>
    <w:rsid w:val="00E935CD"/>
    <w:rsid w:val="00E97EB8"/>
    <w:rsid w:val="00EA5A97"/>
    <w:rsid w:val="00EA7F0F"/>
    <w:rsid w:val="00EC3B79"/>
    <w:rsid w:val="00EC4048"/>
    <w:rsid w:val="00EC70F3"/>
    <w:rsid w:val="00ED11DB"/>
    <w:rsid w:val="00ED2D8F"/>
    <w:rsid w:val="00EF071C"/>
    <w:rsid w:val="00EF25D5"/>
    <w:rsid w:val="00F04B3E"/>
    <w:rsid w:val="00F04C19"/>
    <w:rsid w:val="00F04EBB"/>
    <w:rsid w:val="00F05B67"/>
    <w:rsid w:val="00F075E3"/>
    <w:rsid w:val="00F125EA"/>
    <w:rsid w:val="00F16701"/>
    <w:rsid w:val="00F21592"/>
    <w:rsid w:val="00F223CB"/>
    <w:rsid w:val="00F24FE7"/>
    <w:rsid w:val="00F25B8A"/>
    <w:rsid w:val="00F3112C"/>
    <w:rsid w:val="00F402A5"/>
    <w:rsid w:val="00F43C1D"/>
    <w:rsid w:val="00F4619C"/>
    <w:rsid w:val="00F50510"/>
    <w:rsid w:val="00F5122D"/>
    <w:rsid w:val="00F51277"/>
    <w:rsid w:val="00F54857"/>
    <w:rsid w:val="00F55BB8"/>
    <w:rsid w:val="00F603E1"/>
    <w:rsid w:val="00F63865"/>
    <w:rsid w:val="00F65833"/>
    <w:rsid w:val="00F70ED3"/>
    <w:rsid w:val="00F75D92"/>
    <w:rsid w:val="00F83FE8"/>
    <w:rsid w:val="00F86FCD"/>
    <w:rsid w:val="00F95F95"/>
    <w:rsid w:val="00F96FC8"/>
    <w:rsid w:val="00FA1E51"/>
    <w:rsid w:val="00FA4745"/>
    <w:rsid w:val="00FA63DD"/>
    <w:rsid w:val="00FB0135"/>
    <w:rsid w:val="00FB532C"/>
    <w:rsid w:val="00FC1656"/>
    <w:rsid w:val="00FC25B3"/>
    <w:rsid w:val="00FC4F98"/>
    <w:rsid w:val="00FD05F2"/>
    <w:rsid w:val="00FD2862"/>
    <w:rsid w:val="00FD5318"/>
    <w:rsid w:val="00FE2E6E"/>
    <w:rsid w:val="00FF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105755"/>
  <w15:docId w15:val="{D72845B0-3C5C-499B-8811-6D89F175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5">
    <w:name w:val="header"/>
    <w:aliases w:val="h"/>
    <w:basedOn w:val="a"/>
    <w:link w:val="a6"/>
    <w:rsid w:val="003457E3"/>
    <w:pPr>
      <w:tabs>
        <w:tab w:val="center" w:pos="4677"/>
        <w:tab w:val="right" w:pos="9355"/>
      </w:tabs>
    </w:pPr>
  </w:style>
  <w:style w:type="paragraph" w:styleId="a7">
    <w:name w:val="footer"/>
    <w:basedOn w:val="a"/>
    <w:link w:val="a8"/>
    <w:uiPriority w:val="99"/>
    <w:rsid w:val="003457E3"/>
    <w:pPr>
      <w:tabs>
        <w:tab w:val="center" w:pos="4677"/>
        <w:tab w:val="right" w:pos="9355"/>
      </w:tabs>
    </w:pPr>
  </w:style>
  <w:style w:type="paragraph" w:styleId="a9">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a">
    <w:name w:val="Body Text Indent"/>
    <w:basedOn w:val="a"/>
    <w:rsid w:val="003E1FF1"/>
    <w:pPr>
      <w:spacing w:after="120"/>
      <w:ind w:left="283"/>
    </w:pPr>
  </w:style>
  <w:style w:type="table" w:styleId="ab">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c">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d">
    <w:name w:val="a"/>
    <w:rsid w:val="00F83FE8"/>
    <w:rPr>
      <w:rFonts w:ascii="Times New Roman" w:hAnsi="Times New Roman" w:hint="default"/>
      <w:color w:val="008000"/>
      <w:u w:val="single"/>
    </w:rPr>
  </w:style>
  <w:style w:type="character" w:styleId="ae">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6">
    <w:name w:val="Верхний колонтитул Знак"/>
    <w:aliases w:val="h Знак"/>
    <w:link w:val="a5"/>
    <w:rsid w:val="002E4458"/>
    <w:rPr>
      <w:sz w:val="24"/>
      <w:szCs w:val="24"/>
      <w:lang w:val="en-US" w:eastAsia="en-US"/>
    </w:rPr>
  </w:style>
  <w:style w:type="character" w:styleId="af">
    <w:name w:val="annotation reference"/>
    <w:basedOn w:val="a0"/>
    <w:rsid w:val="00A37943"/>
    <w:rPr>
      <w:sz w:val="16"/>
      <w:szCs w:val="16"/>
    </w:rPr>
  </w:style>
  <w:style w:type="paragraph" w:styleId="af0">
    <w:name w:val="annotation text"/>
    <w:basedOn w:val="a"/>
    <w:link w:val="af1"/>
    <w:rsid w:val="00A37943"/>
    <w:rPr>
      <w:sz w:val="20"/>
      <w:szCs w:val="20"/>
    </w:rPr>
  </w:style>
  <w:style w:type="character" w:customStyle="1" w:styleId="af1">
    <w:name w:val="Текст примечания Знак"/>
    <w:basedOn w:val="a0"/>
    <w:link w:val="af0"/>
    <w:rsid w:val="00A37943"/>
    <w:rPr>
      <w:lang w:val="en-US" w:eastAsia="en-US"/>
    </w:rPr>
  </w:style>
  <w:style w:type="paragraph" w:styleId="af2">
    <w:name w:val="annotation subject"/>
    <w:basedOn w:val="af0"/>
    <w:next w:val="af0"/>
    <w:link w:val="af3"/>
    <w:rsid w:val="00A37943"/>
    <w:rPr>
      <w:b/>
      <w:bCs/>
    </w:rPr>
  </w:style>
  <w:style w:type="character" w:customStyle="1" w:styleId="af3">
    <w:name w:val="Тема примечания Знак"/>
    <w:basedOn w:val="af1"/>
    <w:link w:val="af2"/>
    <w:rsid w:val="00A37943"/>
    <w:rPr>
      <w:b/>
      <w:bCs/>
      <w:lang w:val="en-US" w:eastAsia="en-US"/>
    </w:rPr>
  </w:style>
  <w:style w:type="character" w:customStyle="1" w:styleId="af4">
    <w:name w:val="Другое_"/>
    <w:basedOn w:val="a0"/>
    <w:link w:val="af5"/>
    <w:rsid w:val="00914915"/>
    <w:rPr>
      <w:shd w:val="clear" w:color="auto" w:fill="FFFFFF"/>
    </w:rPr>
  </w:style>
  <w:style w:type="paragraph" w:customStyle="1" w:styleId="af5">
    <w:name w:val="Другое"/>
    <w:basedOn w:val="a"/>
    <w:link w:val="af4"/>
    <w:rsid w:val="00914915"/>
    <w:pPr>
      <w:widowControl w:val="0"/>
      <w:shd w:val="clear" w:color="auto" w:fill="FFFFFF"/>
      <w:jc w:val="both"/>
    </w:pPr>
    <w:rPr>
      <w:sz w:val="20"/>
      <w:szCs w:val="20"/>
      <w:lang w:val="ru-RU" w:eastAsia="ru-RU"/>
    </w:rPr>
  </w:style>
  <w:style w:type="paragraph" w:styleId="af6">
    <w:name w:val="Revision"/>
    <w:hidden/>
    <w:uiPriority w:val="99"/>
    <w:semiHidden/>
    <w:rsid w:val="007B4EFD"/>
    <w:rPr>
      <w:sz w:val="24"/>
      <w:szCs w:val="24"/>
      <w:lang w:val="en-US" w:eastAsia="en-US"/>
    </w:rPr>
  </w:style>
  <w:style w:type="character" w:customStyle="1" w:styleId="a8">
    <w:name w:val="Нижний колонтитул Знак"/>
    <w:basedOn w:val="a0"/>
    <w:link w:val="a7"/>
    <w:uiPriority w:val="99"/>
    <w:rsid w:val="00CD1608"/>
    <w:rPr>
      <w:sz w:val="24"/>
      <w:szCs w:val="24"/>
      <w:lang w:val="en-US" w:eastAsia="en-US"/>
    </w:rPr>
  </w:style>
  <w:style w:type="paragraph" w:styleId="af7">
    <w:name w:val="List Paragraph"/>
    <w:basedOn w:val="a"/>
    <w:uiPriority w:val="34"/>
    <w:qFormat/>
    <w:rsid w:val="009F4120"/>
    <w:pPr>
      <w:ind w:left="720"/>
      <w:contextualSpacing/>
    </w:pPr>
  </w:style>
  <w:style w:type="character" w:customStyle="1" w:styleId="a4">
    <w:name w:val="Основной текст Знак"/>
    <w:basedOn w:val="a0"/>
    <w:link w:val="a3"/>
    <w:rsid w:val="00063F9F"/>
    <w:rPr>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1649</Words>
  <Characters>9401</Characters>
  <Application>Microsoft Office Word</Application>
  <DocSecurity>0</DocSecurity>
  <Lines>78</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Дусеев Рустем Наилевич</cp:lastModifiedBy>
  <cp:revision>8</cp:revision>
  <cp:lastPrinted>2021-09-28T06:50:00Z</cp:lastPrinted>
  <dcterms:created xsi:type="dcterms:W3CDTF">2024-01-19T11:46:00Z</dcterms:created>
  <dcterms:modified xsi:type="dcterms:W3CDTF">2025-09-29T11:06:00Z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